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AD0E8" w14:textId="16B47945" w:rsidR="00AB20FB" w:rsidRPr="000741CF" w:rsidRDefault="00AB20FB" w:rsidP="00AB20FB">
      <w:pPr>
        <w:pStyle w:val="Zhlav"/>
        <w:tabs>
          <w:tab w:val="clear" w:pos="4536"/>
          <w:tab w:val="clear" w:pos="9072"/>
          <w:tab w:val="left" w:pos="6820"/>
        </w:tabs>
        <w:jc w:val="center"/>
        <w:rPr>
          <w:rFonts w:cs="Arial"/>
          <w:b/>
        </w:rPr>
      </w:pPr>
      <w:bookmarkStart w:id="0" w:name="_GoBack"/>
      <w:bookmarkEnd w:id="0"/>
      <w:r w:rsidRPr="000741CF">
        <w:rPr>
          <w:rFonts w:cs="Arial"/>
          <w:b/>
        </w:rPr>
        <w:t xml:space="preserve">Příloha č. </w:t>
      </w:r>
      <w:r w:rsidR="00C14FA1">
        <w:rPr>
          <w:rFonts w:cs="Arial"/>
          <w:b/>
        </w:rPr>
        <w:t>6</w:t>
      </w:r>
      <w:r w:rsidRPr="000741CF">
        <w:rPr>
          <w:rFonts w:cs="Arial"/>
          <w:b/>
        </w:rPr>
        <w:t xml:space="preserve"> </w:t>
      </w:r>
    </w:p>
    <w:p w14:paraId="270D27AE" w14:textId="6D642ED3" w:rsidR="00AB20FB" w:rsidRPr="000741CF" w:rsidRDefault="00AB20FB" w:rsidP="00AB20FB">
      <w:pPr>
        <w:pStyle w:val="NZEV"/>
        <w:spacing w:before="360" w:line="280" w:lineRule="atLeast"/>
        <w:ind w:left="539" w:hanging="539"/>
        <w:rPr>
          <w:rFonts w:ascii="Arial" w:hAnsi="Arial" w:cs="Arial"/>
        </w:rPr>
      </w:pPr>
      <w:r w:rsidRPr="000741CF">
        <w:rPr>
          <w:rFonts w:ascii="Arial" w:hAnsi="Arial" w:cs="Arial"/>
        </w:rPr>
        <w:t>Tabulka pro stanovení nabídkové ceny</w:t>
      </w:r>
    </w:p>
    <w:p w14:paraId="547B8885" w14:textId="77777777" w:rsidR="006E14A6" w:rsidRPr="00C208B5" w:rsidRDefault="006E14A6" w:rsidP="006E14A6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  <w:r w:rsidRPr="00C208B5">
        <w:rPr>
          <w:rFonts w:cs="Arial"/>
          <w:b/>
          <w:sz w:val="22"/>
          <w:szCs w:val="22"/>
        </w:rPr>
        <w:t>k veřejné zakázce</w:t>
      </w:r>
    </w:p>
    <w:p w14:paraId="223144C3" w14:textId="77777777" w:rsidR="006E14A6" w:rsidRPr="00C208B5" w:rsidRDefault="006E14A6" w:rsidP="006E14A6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</w:p>
    <w:p w14:paraId="5727BCA3" w14:textId="77777777" w:rsidR="006E14A6" w:rsidRPr="00C208B5" w:rsidRDefault="006E14A6" w:rsidP="006E14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bCs/>
          <w:color w:val="FFFFFF"/>
          <w:sz w:val="32"/>
          <w:szCs w:val="32"/>
        </w:rPr>
      </w:pPr>
      <w:r w:rsidRPr="00C208B5">
        <w:rPr>
          <w:rFonts w:cs="Arial"/>
          <w:b/>
          <w:bCs/>
          <w:color w:val="FFFFFF"/>
          <w:sz w:val="32"/>
          <w:szCs w:val="32"/>
        </w:rPr>
        <w:t xml:space="preserve">Poskytování služeb systémové integrace </w:t>
      </w:r>
    </w:p>
    <w:p w14:paraId="2A7CA437" w14:textId="77777777" w:rsidR="006E14A6" w:rsidRPr="006E14A6" w:rsidRDefault="006E14A6" w:rsidP="006E14A6">
      <w:pPr>
        <w:pStyle w:val="Normln11"/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proofErr w:type="spellStart"/>
      <w:r w:rsidRPr="006E14A6">
        <w:rPr>
          <w:rFonts w:ascii="Arial" w:hAnsi="Arial" w:cs="Arial"/>
          <w:sz w:val="20"/>
          <w:szCs w:val="20"/>
        </w:rPr>
        <w:t>Ev.č</w:t>
      </w:r>
      <w:proofErr w:type="spellEnd"/>
      <w:r w:rsidRPr="006E14A6">
        <w:rPr>
          <w:rFonts w:ascii="Arial" w:hAnsi="Arial" w:cs="Arial"/>
          <w:sz w:val="20"/>
          <w:szCs w:val="20"/>
        </w:rPr>
        <w:t>.: 515363</w:t>
      </w:r>
    </w:p>
    <w:p w14:paraId="0AB49425" w14:textId="77777777" w:rsidR="006E14A6" w:rsidRPr="006E14A6" w:rsidRDefault="006E14A6" w:rsidP="006E14A6">
      <w:pPr>
        <w:pStyle w:val="Normln11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4CA411D4" w14:textId="77777777" w:rsidR="006E14A6" w:rsidRPr="007E66E2" w:rsidRDefault="006E14A6" w:rsidP="006E14A6">
      <w:pPr>
        <w:pStyle w:val="Normln11"/>
        <w:spacing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7E66E2">
        <w:rPr>
          <w:rFonts w:ascii="Arial" w:hAnsi="Arial" w:cs="Arial"/>
          <w:b/>
          <w:sz w:val="20"/>
          <w:szCs w:val="20"/>
        </w:rPr>
        <w:t>zadávané v otevřeném nadlimitním řízení dle zákona č. 134/2016 Sb.,</w:t>
      </w:r>
    </w:p>
    <w:p w14:paraId="4D4CC94E" w14:textId="77777777" w:rsidR="006E14A6" w:rsidRPr="007E66E2" w:rsidRDefault="006E14A6" w:rsidP="006E14A6">
      <w:pPr>
        <w:pStyle w:val="Normln11"/>
        <w:spacing w:line="280" w:lineRule="atLeast"/>
        <w:jc w:val="center"/>
        <w:rPr>
          <w:rFonts w:ascii="Arial" w:hAnsi="Arial" w:cs="Arial"/>
        </w:rPr>
      </w:pPr>
      <w:r w:rsidRPr="007E66E2">
        <w:rPr>
          <w:rFonts w:ascii="Arial" w:hAnsi="Arial" w:cs="Arial"/>
          <w:b/>
          <w:sz w:val="20"/>
          <w:szCs w:val="20"/>
        </w:rPr>
        <w:t>o zadávání veřejných zakázek (dále jen „ZZVZ“)</w:t>
      </w:r>
    </w:p>
    <w:p w14:paraId="15D3A6A1" w14:textId="77777777" w:rsidR="006E14A6" w:rsidRPr="007E66E2" w:rsidRDefault="006E14A6" w:rsidP="006E14A6">
      <w:pPr>
        <w:spacing w:before="360" w:after="120" w:line="280" w:lineRule="atLeast"/>
        <w:jc w:val="center"/>
        <w:rPr>
          <w:rFonts w:cs="Arial"/>
          <w:b/>
          <w:szCs w:val="20"/>
        </w:rPr>
      </w:pPr>
      <w:r w:rsidRPr="007E66E2">
        <w:rPr>
          <w:rFonts w:cs="Arial"/>
          <w:b/>
          <w:szCs w:val="20"/>
        </w:rPr>
        <w:t>Zadavatel veřejné zakázky:</w:t>
      </w:r>
    </w:p>
    <w:p w14:paraId="73AC3A8A" w14:textId="77777777" w:rsidR="006E14A6" w:rsidRPr="007E66E2" w:rsidRDefault="006E14A6" w:rsidP="006E14A6">
      <w:pPr>
        <w:spacing w:before="120" w:after="120" w:line="280" w:lineRule="atLeast"/>
        <w:jc w:val="center"/>
        <w:rPr>
          <w:rFonts w:cs="Arial"/>
          <w:szCs w:val="20"/>
        </w:rPr>
      </w:pPr>
      <w:r w:rsidRPr="007E66E2">
        <w:rPr>
          <w:rFonts w:cs="Arial"/>
          <w:szCs w:val="20"/>
        </w:rPr>
        <w:t>Česká republika – Ministerstvo práce a sociálních věcí</w:t>
      </w:r>
    </w:p>
    <w:p w14:paraId="314EA7FC" w14:textId="77777777" w:rsidR="006E14A6" w:rsidRPr="007E66E2" w:rsidRDefault="006E14A6" w:rsidP="006E14A6">
      <w:pPr>
        <w:spacing w:before="120" w:after="120" w:line="280" w:lineRule="atLeast"/>
        <w:jc w:val="center"/>
        <w:rPr>
          <w:rFonts w:cs="Arial"/>
          <w:szCs w:val="20"/>
        </w:rPr>
      </w:pPr>
      <w:r w:rsidRPr="007E66E2">
        <w:rPr>
          <w:rFonts w:cs="Arial"/>
          <w:szCs w:val="20"/>
        </w:rPr>
        <w:t>se sídlem Na Poříčním právu 1/376, 128 01 Praha 2</w:t>
      </w:r>
    </w:p>
    <w:p w14:paraId="318F3F19" w14:textId="77777777" w:rsidR="006E14A6" w:rsidRPr="007E66E2" w:rsidRDefault="006E14A6" w:rsidP="006E14A6">
      <w:pPr>
        <w:spacing w:before="120" w:after="120" w:line="280" w:lineRule="atLeast"/>
        <w:jc w:val="center"/>
        <w:rPr>
          <w:rFonts w:cs="Arial"/>
          <w:szCs w:val="20"/>
        </w:rPr>
      </w:pPr>
      <w:r w:rsidRPr="007E66E2">
        <w:rPr>
          <w:rFonts w:cs="Arial"/>
          <w:szCs w:val="20"/>
        </w:rPr>
        <w:t>IČO: 00551023</w:t>
      </w:r>
    </w:p>
    <w:p w14:paraId="5F745FAC" w14:textId="77777777" w:rsidR="006E14A6" w:rsidRPr="007E66E2" w:rsidRDefault="006E14A6" w:rsidP="006E14A6">
      <w:pPr>
        <w:spacing w:before="120" w:after="120" w:line="280" w:lineRule="atLeast"/>
        <w:jc w:val="center"/>
        <w:rPr>
          <w:rFonts w:cs="Arial"/>
          <w:szCs w:val="20"/>
        </w:rPr>
      </w:pPr>
      <w:r w:rsidRPr="007E66E2">
        <w:rPr>
          <w:rFonts w:cs="Arial"/>
          <w:noProof/>
          <w:szCs w:val="20"/>
        </w:rPr>
        <w:drawing>
          <wp:anchor distT="0" distB="0" distL="114300" distR="114300" simplePos="0" relativeHeight="251659264" behindDoc="1" locked="0" layoutInCell="1" allowOverlap="1" wp14:anchorId="3DD3A4BB" wp14:editId="478E5EF1">
            <wp:simplePos x="0" y="0"/>
            <wp:positionH relativeFrom="column">
              <wp:posOffset>2181860</wp:posOffset>
            </wp:positionH>
            <wp:positionV relativeFrom="paragraph">
              <wp:posOffset>107315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872F2A" w14:textId="77777777" w:rsidR="006E14A6" w:rsidRPr="007E66E2" w:rsidRDefault="006E14A6" w:rsidP="006E14A6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73292463" w14:textId="77777777" w:rsidR="006E14A6" w:rsidRPr="007E66E2" w:rsidRDefault="006E14A6" w:rsidP="006E14A6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0C65EAC5" w14:textId="77777777" w:rsidR="006E14A6" w:rsidRPr="007E66E2" w:rsidRDefault="006E14A6" w:rsidP="006E14A6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3CEC4455" w14:textId="77777777" w:rsidR="006E14A6" w:rsidRPr="007E66E2" w:rsidRDefault="006E14A6" w:rsidP="006E14A6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F0656A2" w14:textId="77777777" w:rsidR="006E14A6" w:rsidRPr="007E66E2" w:rsidRDefault="006E14A6" w:rsidP="006E14A6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13651F4" w14:textId="77777777" w:rsidR="006E14A6" w:rsidRPr="007E66E2" w:rsidRDefault="006E14A6" w:rsidP="006E14A6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5BF2D3F5" w14:textId="77777777" w:rsidR="006E14A6" w:rsidRPr="007E66E2" w:rsidRDefault="006E14A6" w:rsidP="006E14A6">
      <w:pPr>
        <w:tabs>
          <w:tab w:val="left" w:pos="0"/>
        </w:tabs>
        <w:spacing w:before="120" w:after="120" w:line="280" w:lineRule="atLeast"/>
        <w:jc w:val="center"/>
        <w:rPr>
          <w:rFonts w:cs="Arial"/>
          <w:szCs w:val="20"/>
        </w:rPr>
      </w:pPr>
      <w:r w:rsidRPr="007E66E2">
        <w:rPr>
          <w:rFonts w:cs="Arial"/>
          <w:szCs w:val="20"/>
        </w:rPr>
        <w:t>(dále jen „</w:t>
      </w:r>
      <w:r w:rsidRPr="007E66E2">
        <w:rPr>
          <w:rFonts w:cs="Arial"/>
          <w:b/>
          <w:szCs w:val="20"/>
        </w:rPr>
        <w:t>zadavatel</w:t>
      </w:r>
      <w:r w:rsidRPr="007E66E2">
        <w:rPr>
          <w:rFonts w:cs="Arial"/>
          <w:szCs w:val="20"/>
        </w:rPr>
        <w:t>“ nebo „</w:t>
      </w:r>
      <w:r w:rsidRPr="007E66E2">
        <w:rPr>
          <w:rFonts w:cs="Arial"/>
          <w:b/>
          <w:szCs w:val="20"/>
        </w:rPr>
        <w:t>MPSV</w:t>
      </w:r>
      <w:r w:rsidRPr="007E66E2">
        <w:rPr>
          <w:rFonts w:cs="Arial"/>
          <w:szCs w:val="20"/>
        </w:rPr>
        <w:t>“)</w:t>
      </w:r>
    </w:p>
    <w:p w14:paraId="38C377B1" w14:textId="77777777" w:rsidR="006E14A6" w:rsidRPr="007E66E2" w:rsidRDefault="006E14A6" w:rsidP="006E14A6">
      <w:pPr>
        <w:spacing w:before="60" w:line="280" w:lineRule="atLeast"/>
        <w:rPr>
          <w:rFonts w:cs="Arial"/>
          <w:szCs w:val="20"/>
        </w:rPr>
      </w:pPr>
    </w:p>
    <w:p w14:paraId="46FB0D4C" w14:textId="77777777" w:rsidR="007B6682" w:rsidRPr="007E66E2" w:rsidRDefault="007B6682" w:rsidP="007B6682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</w:p>
    <w:p w14:paraId="466914B0" w14:textId="2839F46D" w:rsidR="007B6682" w:rsidRPr="007E66E2" w:rsidRDefault="007B6682" w:rsidP="007B6682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  <w:r w:rsidRPr="007E66E2">
        <w:rPr>
          <w:rFonts w:cs="Arial"/>
          <w:szCs w:val="20"/>
          <w:u w:val="single"/>
        </w:rPr>
        <w:t>Osoba oprávněná zastupovat zadavatele</w:t>
      </w:r>
    </w:p>
    <w:p w14:paraId="484B6EB7" w14:textId="612A713D" w:rsidR="007B6682" w:rsidRPr="007E66E2" w:rsidRDefault="007B6682" w:rsidP="007B6682">
      <w:pPr>
        <w:tabs>
          <w:tab w:val="left" w:pos="0"/>
        </w:tabs>
        <w:spacing w:line="280" w:lineRule="atLeast"/>
        <w:rPr>
          <w:rFonts w:cs="Arial"/>
          <w:szCs w:val="20"/>
        </w:rPr>
      </w:pPr>
      <w:r w:rsidRPr="007E66E2">
        <w:rPr>
          <w:rFonts w:cs="Arial"/>
          <w:szCs w:val="20"/>
        </w:rPr>
        <w:t xml:space="preserve">Mgr. Bc. et Bc. Robert Baxa, </w:t>
      </w:r>
      <w:r w:rsidR="008075A0">
        <w:rPr>
          <w:rFonts w:cs="Arial"/>
          <w:szCs w:val="20"/>
        </w:rPr>
        <w:t>LL.M.</w:t>
      </w:r>
    </w:p>
    <w:p w14:paraId="10E346F6" w14:textId="77777777" w:rsidR="007B6682" w:rsidRPr="007E66E2" w:rsidRDefault="007B6682" w:rsidP="007B6682">
      <w:pPr>
        <w:tabs>
          <w:tab w:val="left" w:pos="0"/>
        </w:tabs>
        <w:spacing w:line="280" w:lineRule="atLeast"/>
        <w:rPr>
          <w:rFonts w:cs="Arial"/>
          <w:szCs w:val="20"/>
        </w:rPr>
      </w:pPr>
      <w:r w:rsidRPr="007E66E2">
        <w:rPr>
          <w:rFonts w:cs="Arial"/>
          <w:szCs w:val="20"/>
        </w:rPr>
        <w:t>první náměstek ministryně,</w:t>
      </w:r>
    </w:p>
    <w:p w14:paraId="7A261518" w14:textId="77777777" w:rsidR="007B6682" w:rsidRPr="007E66E2" w:rsidRDefault="007B6682" w:rsidP="007B6682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  <w:r w:rsidRPr="007E66E2">
        <w:rPr>
          <w:rFonts w:cs="Arial"/>
          <w:szCs w:val="20"/>
        </w:rPr>
        <w:t>náměstek pro řízení sekce informačních technologií</w:t>
      </w:r>
      <w:r w:rsidRPr="007E66E2">
        <w:rPr>
          <w:rFonts w:cs="Arial"/>
          <w:szCs w:val="20"/>
          <w:u w:val="single"/>
        </w:rPr>
        <w:t xml:space="preserve"> </w:t>
      </w:r>
    </w:p>
    <w:p w14:paraId="22042FBC" w14:textId="77777777" w:rsidR="007B6682" w:rsidRPr="007E66E2" w:rsidRDefault="007B6682" w:rsidP="007B6682">
      <w:pPr>
        <w:tabs>
          <w:tab w:val="left" w:pos="0"/>
        </w:tabs>
        <w:spacing w:before="120" w:line="280" w:lineRule="atLeast"/>
        <w:rPr>
          <w:rFonts w:cs="Arial"/>
          <w:szCs w:val="20"/>
          <w:u w:val="single"/>
        </w:rPr>
      </w:pPr>
    </w:p>
    <w:p w14:paraId="15A7F613" w14:textId="77777777" w:rsidR="007B6682" w:rsidRPr="007E66E2" w:rsidRDefault="007B6682" w:rsidP="007B6682">
      <w:pPr>
        <w:tabs>
          <w:tab w:val="left" w:pos="0"/>
        </w:tabs>
        <w:spacing w:line="280" w:lineRule="atLeast"/>
        <w:rPr>
          <w:rFonts w:cs="Arial"/>
          <w:szCs w:val="20"/>
        </w:rPr>
      </w:pPr>
      <w:r w:rsidRPr="007E66E2">
        <w:rPr>
          <w:rFonts w:cs="Arial"/>
          <w:szCs w:val="20"/>
          <w:u w:val="single"/>
        </w:rPr>
        <w:t>Kontaktní osoba zadavatele</w:t>
      </w:r>
    </w:p>
    <w:p w14:paraId="6797E1E9" w14:textId="77777777" w:rsidR="007B6682" w:rsidRPr="007E66E2" w:rsidRDefault="007B6682" w:rsidP="007B6682">
      <w:pPr>
        <w:spacing w:before="60" w:line="280" w:lineRule="atLeast"/>
        <w:rPr>
          <w:rFonts w:cs="Arial"/>
          <w:szCs w:val="20"/>
        </w:rPr>
      </w:pPr>
      <w:r w:rsidRPr="007E66E2">
        <w:rPr>
          <w:rFonts w:cs="Arial"/>
          <w:szCs w:val="20"/>
        </w:rPr>
        <w:t>Ing. Alena Najmanová, oddělení veřejných zakázek</w:t>
      </w:r>
    </w:p>
    <w:p w14:paraId="48C28B86" w14:textId="77777777" w:rsidR="007B6682" w:rsidRPr="007E66E2" w:rsidRDefault="007B6682" w:rsidP="007B6682">
      <w:pPr>
        <w:spacing w:line="280" w:lineRule="atLeast"/>
        <w:rPr>
          <w:rFonts w:cs="Arial"/>
          <w:szCs w:val="20"/>
        </w:rPr>
      </w:pPr>
      <w:r w:rsidRPr="007E66E2">
        <w:rPr>
          <w:rFonts w:cs="Arial"/>
          <w:szCs w:val="20"/>
        </w:rPr>
        <w:t xml:space="preserve">e-mail: </w:t>
      </w:r>
      <w:hyperlink r:id="rId14" w:history="1">
        <w:r w:rsidRPr="007E66E2">
          <w:rPr>
            <w:rStyle w:val="Hypertextovodkaz"/>
            <w:rFonts w:ascii="Arial" w:hAnsi="Arial" w:cs="Arial"/>
            <w:szCs w:val="20"/>
          </w:rPr>
          <w:t>alena.najmanova@mpsv.cz</w:t>
        </w:r>
      </w:hyperlink>
    </w:p>
    <w:p w14:paraId="6A6F7263" w14:textId="6ACEE4F5" w:rsidR="007B6682" w:rsidRPr="007B6682" w:rsidRDefault="007B6682" w:rsidP="007B6682">
      <w:pPr>
        <w:spacing w:line="280" w:lineRule="atLeast"/>
        <w:rPr>
          <w:rFonts w:cs="Arial"/>
          <w:szCs w:val="20"/>
        </w:rPr>
      </w:pPr>
      <w:r w:rsidRPr="007E66E2">
        <w:rPr>
          <w:rFonts w:cs="Arial"/>
          <w:szCs w:val="20"/>
        </w:rPr>
        <w:t>tel.: +420 221 922</w:t>
      </w:r>
      <w:r w:rsidR="00BF5BB3" w:rsidRPr="007E66E2">
        <w:rPr>
          <w:rFonts w:cs="Arial"/>
          <w:szCs w:val="20"/>
        </w:rPr>
        <w:t> </w:t>
      </w:r>
      <w:r w:rsidRPr="007E66E2">
        <w:rPr>
          <w:rFonts w:cs="Arial"/>
          <w:szCs w:val="20"/>
        </w:rPr>
        <w:t>540</w:t>
      </w:r>
    </w:p>
    <w:p w14:paraId="67B1961E" w14:textId="77777777" w:rsidR="007B6682" w:rsidRDefault="007B6682" w:rsidP="006E14A6">
      <w:pPr>
        <w:spacing w:before="60" w:line="280" w:lineRule="atLeast"/>
        <w:rPr>
          <w:rFonts w:cs="Arial"/>
          <w:szCs w:val="20"/>
          <w:u w:val="single"/>
        </w:rPr>
      </w:pPr>
    </w:p>
    <w:p w14:paraId="1E3268AB" w14:textId="77777777" w:rsidR="00BF5BB3" w:rsidRDefault="00BF5BB3" w:rsidP="006E14A6">
      <w:pPr>
        <w:spacing w:before="60" w:line="280" w:lineRule="atLeast"/>
        <w:rPr>
          <w:rFonts w:cs="Arial"/>
          <w:szCs w:val="20"/>
          <w:u w:val="single"/>
        </w:rPr>
      </w:pPr>
    </w:p>
    <w:p w14:paraId="2DAF1344" w14:textId="77777777" w:rsidR="00BF5BB3" w:rsidRDefault="00BF5BB3" w:rsidP="006E14A6">
      <w:pPr>
        <w:spacing w:before="60" w:line="280" w:lineRule="atLeast"/>
        <w:rPr>
          <w:rFonts w:cs="Arial"/>
          <w:szCs w:val="20"/>
          <w:u w:val="single"/>
        </w:rPr>
      </w:pPr>
    </w:p>
    <w:p w14:paraId="188B91CE" w14:textId="77777777" w:rsidR="00BF5BB3" w:rsidRPr="007B6682" w:rsidRDefault="00BF5BB3" w:rsidP="006E14A6">
      <w:pPr>
        <w:spacing w:before="60" w:line="280" w:lineRule="atLeast"/>
        <w:rPr>
          <w:rFonts w:cs="Arial"/>
          <w:szCs w:val="20"/>
          <w:u w:val="single"/>
        </w:rPr>
        <w:sectPr w:rsidR="00BF5BB3" w:rsidRPr="007B6682" w:rsidSect="00BB44BD">
          <w:headerReference w:type="default" r:id="rId15"/>
          <w:footerReference w:type="even" r:id="rId16"/>
          <w:footerReference w:type="default" r:id="rId17"/>
          <w:headerReference w:type="first" r:id="rId18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</w:p>
    <w:p w14:paraId="4B0CDAE0" w14:textId="77777777" w:rsidR="006B1FCC" w:rsidRDefault="006B1FCC" w:rsidP="00585CE7">
      <w:pPr>
        <w:spacing w:line="280" w:lineRule="atLeast"/>
        <w:rPr>
          <w:rFonts w:cs="Arial"/>
          <w:szCs w:val="20"/>
        </w:rPr>
      </w:pPr>
    </w:p>
    <w:p w14:paraId="153708F6" w14:textId="4CFD3389" w:rsidR="0043664F" w:rsidRDefault="0043664F" w:rsidP="00585CE7">
      <w:pPr>
        <w:spacing w:line="280" w:lineRule="atLeast"/>
        <w:rPr>
          <w:rFonts w:cs="Arial"/>
          <w:szCs w:val="20"/>
        </w:rPr>
      </w:pPr>
    </w:p>
    <w:p w14:paraId="75419B41" w14:textId="77777777" w:rsidR="0043664F" w:rsidRPr="000741CF" w:rsidRDefault="0043664F" w:rsidP="0043664F">
      <w:pPr>
        <w:numPr>
          <w:ilvl w:val="0"/>
          <w:numId w:val="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rPr>
          <w:rFonts w:cs="Arial"/>
          <w:b/>
          <w:color w:val="FFFFFF"/>
          <w:szCs w:val="20"/>
        </w:rPr>
      </w:pPr>
      <w:r>
        <w:rPr>
          <w:rFonts w:cs="Arial"/>
          <w:b/>
          <w:color w:val="FFFFFF"/>
          <w:szCs w:val="20"/>
        </w:rPr>
        <w:t>SOUHRNNÁ CENA</w:t>
      </w:r>
    </w:p>
    <w:p w14:paraId="70EE0D43" w14:textId="77777777" w:rsidR="0043664F" w:rsidRPr="000741CF" w:rsidRDefault="0043664F" w:rsidP="0043664F">
      <w:pPr>
        <w:spacing w:line="280" w:lineRule="atLeast"/>
        <w:rPr>
          <w:rFonts w:cs="Arial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3"/>
        <w:gridCol w:w="6232"/>
        <w:gridCol w:w="62"/>
        <w:gridCol w:w="2339"/>
        <w:gridCol w:w="2277"/>
        <w:gridCol w:w="65"/>
        <w:gridCol w:w="2526"/>
      </w:tblGrid>
      <w:tr w:rsidR="0043664F" w:rsidRPr="00F60521" w14:paraId="7ACB4542" w14:textId="77777777" w:rsidTr="00965AF3">
        <w:trPr>
          <w:trHeight w:val="55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77FBEE5" w14:textId="77777777" w:rsidR="0043664F" w:rsidRDefault="0043664F" w:rsidP="00965AF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Souhrnná cenová tabulka</w:t>
            </w:r>
          </w:p>
        </w:tc>
      </w:tr>
      <w:tr w:rsidR="0043664F" w:rsidRPr="00F60521" w14:paraId="39931628" w14:textId="77777777" w:rsidTr="00965AF3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2CEEBC" w14:textId="77777777" w:rsidR="0043664F" w:rsidRDefault="0043664F" w:rsidP="00965AF3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65961">
              <w:rPr>
                <w:rFonts w:cs="Arial"/>
                <w:b/>
                <w:szCs w:val="20"/>
              </w:rPr>
              <w:t>Č.</w:t>
            </w:r>
          </w:p>
        </w:tc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F8294" w14:textId="77777777" w:rsidR="0043664F" w:rsidRDefault="0043664F" w:rsidP="00965AF3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65961">
              <w:rPr>
                <w:rFonts w:cs="Arial"/>
                <w:b/>
                <w:szCs w:val="20"/>
              </w:rPr>
              <w:t>Předmět plnění</w:t>
            </w:r>
          </w:p>
        </w:tc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D15144" w14:textId="77777777" w:rsidR="0043664F" w:rsidRPr="002840BD" w:rsidRDefault="0043664F" w:rsidP="00965AF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65961">
              <w:rPr>
                <w:rFonts w:cs="Arial"/>
                <w:b/>
                <w:szCs w:val="20"/>
              </w:rPr>
              <w:t xml:space="preserve">Cena v Kč </w:t>
            </w:r>
            <w:r w:rsidRPr="00C65961">
              <w:rPr>
                <w:rFonts w:cs="Arial"/>
                <w:b/>
                <w:szCs w:val="20"/>
              </w:rPr>
              <w:br/>
              <w:t>bez DPH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276DF3" w14:textId="77777777" w:rsidR="0043664F" w:rsidRPr="002840BD" w:rsidRDefault="0043664F" w:rsidP="00965AF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65961">
              <w:rPr>
                <w:rFonts w:cs="Arial"/>
                <w:b/>
                <w:szCs w:val="20"/>
              </w:rPr>
              <w:t xml:space="preserve">Sazba DPH </w:t>
            </w:r>
            <w:r w:rsidRPr="00C65961">
              <w:rPr>
                <w:rFonts w:cs="Arial"/>
                <w:b/>
                <w:szCs w:val="20"/>
              </w:rPr>
              <w:br/>
              <w:t>v Kč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B1F1BA" w14:textId="77777777" w:rsidR="0043664F" w:rsidRPr="002840BD" w:rsidRDefault="0043664F" w:rsidP="00965AF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65961">
              <w:rPr>
                <w:rFonts w:cs="Arial"/>
                <w:b/>
                <w:szCs w:val="20"/>
              </w:rPr>
              <w:t>Cena v Kč včetně DPH</w:t>
            </w:r>
          </w:p>
        </w:tc>
      </w:tr>
      <w:tr w:rsidR="0043664F" w:rsidRPr="00F60521" w14:paraId="2DA0E112" w14:textId="77777777" w:rsidTr="00965AF3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C5CF1A" w14:textId="77777777" w:rsidR="0043664F" w:rsidRPr="00F60521" w:rsidRDefault="0043664F" w:rsidP="00965AF3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</w:t>
            </w:r>
          </w:p>
        </w:tc>
        <w:tc>
          <w:tcPr>
            <w:tcW w:w="47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A6F8BA" w14:textId="6FD8CD26" w:rsidR="0043664F" w:rsidRPr="00F60521" w:rsidRDefault="0043664F" w:rsidP="003F796B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Cena za Pravidelné </w:t>
            </w:r>
            <w:r w:rsidR="000B39CC">
              <w:rPr>
                <w:rFonts w:cs="Arial"/>
                <w:b/>
                <w:szCs w:val="20"/>
              </w:rPr>
              <w:t>S</w:t>
            </w:r>
            <w:r>
              <w:rPr>
                <w:rFonts w:cs="Arial"/>
                <w:b/>
                <w:szCs w:val="20"/>
              </w:rPr>
              <w:t>lužby dl čl. 3.</w:t>
            </w:r>
            <w:r w:rsidR="003F796B">
              <w:rPr>
                <w:rFonts w:cs="Arial"/>
                <w:b/>
                <w:szCs w:val="20"/>
              </w:rPr>
              <w:t>2</w:t>
            </w:r>
            <w:r>
              <w:rPr>
                <w:rFonts w:cs="Arial"/>
                <w:b/>
                <w:szCs w:val="20"/>
              </w:rPr>
              <w:t>.1 Smlouvy</w:t>
            </w:r>
          </w:p>
        </w:tc>
      </w:tr>
      <w:tr w:rsidR="0043664F" w:rsidRPr="005168D9" w14:paraId="060CEEF4" w14:textId="77777777" w:rsidTr="00965AF3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E73FCA" w14:textId="77777777" w:rsidR="0043664F" w:rsidRPr="00F60521" w:rsidRDefault="0043664F" w:rsidP="00965AF3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</w:t>
            </w:r>
            <w:r w:rsidRPr="00F60521">
              <w:rPr>
                <w:rFonts w:cs="Arial"/>
                <w:b/>
                <w:szCs w:val="20"/>
              </w:rPr>
              <w:t>.1</w:t>
            </w:r>
          </w:p>
        </w:tc>
        <w:tc>
          <w:tcPr>
            <w:tcW w:w="2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6F077" w14:textId="04E98497" w:rsidR="0043664F" w:rsidRPr="00F60521" w:rsidRDefault="0043664F" w:rsidP="00965AF3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 xml:space="preserve">Cena za 1 měsíc poskytování všech </w:t>
            </w:r>
            <w:r>
              <w:rPr>
                <w:rFonts w:cs="Arial"/>
                <w:b/>
                <w:szCs w:val="20"/>
              </w:rPr>
              <w:t xml:space="preserve">Pravidelných </w:t>
            </w:r>
            <w:r w:rsidR="000B39CC">
              <w:rPr>
                <w:rFonts w:cs="Arial"/>
                <w:b/>
                <w:szCs w:val="20"/>
              </w:rPr>
              <w:t>S</w:t>
            </w:r>
            <w:r>
              <w:rPr>
                <w:rFonts w:cs="Arial"/>
                <w:b/>
                <w:szCs w:val="20"/>
              </w:rPr>
              <w:t>lužeb</w:t>
            </w:r>
          </w:p>
          <w:p w14:paraId="14C3D508" w14:textId="71889104" w:rsidR="0043664F" w:rsidRPr="00F60521" w:rsidRDefault="0043664F" w:rsidP="002D1555">
            <w:pPr>
              <w:spacing w:before="120"/>
              <w:jc w:val="left"/>
              <w:rPr>
                <w:rFonts w:cs="Arial"/>
                <w:szCs w:val="20"/>
              </w:rPr>
            </w:pPr>
            <w:r w:rsidRPr="00F60521">
              <w:rPr>
                <w:rFonts w:cs="Arial"/>
                <w:szCs w:val="20"/>
              </w:rPr>
              <w:t xml:space="preserve">ve výši dle </w:t>
            </w:r>
            <w:r>
              <w:rPr>
                <w:rFonts w:cs="Arial"/>
                <w:szCs w:val="20"/>
              </w:rPr>
              <w:t>čl</w:t>
            </w:r>
            <w:r w:rsidRPr="00F60521">
              <w:rPr>
                <w:rFonts w:cs="Arial"/>
                <w:szCs w:val="20"/>
              </w:rPr>
              <w:t xml:space="preserve">. </w:t>
            </w:r>
            <w:r>
              <w:rPr>
                <w:rFonts w:cs="Arial"/>
                <w:szCs w:val="20"/>
              </w:rPr>
              <w:t>8</w:t>
            </w:r>
            <w:r w:rsidRPr="00F60521">
              <w:rPr>
                <w:rFonts w:cs="Arial"/>
                <w:szCs w:val="20"/>
              </w:rPr>
              <w:t>.1 Smlouvy</w:t>
            </w:r>
            <w:r w:rsidR="002D1555">
              <w:rPr>
                <w:rFonts w:cs="Arial"/>
                <w:szCs w:val="20"/>
              </w:rPr>
              <w:t xml:space="preserve"> a čl</w:t>
            </w:r>
            <w:r w:rsidR="002D1555" w:rsidRPr="00F60521">
              <w:rPr>
                <w:rFonts w:cs="Arial"/>
                <w:szCs w:val="20"/>
              </w:rPr>
              <w:t xml:space="preserve">. </w:t>
            </w:r>
            <w:r w:rsidR="002D1555">
              <w:rPr>
                <w:rFonts w:cs="Arial"/>
                <w:szCs w:val="20"/>
              </w:rPr>
              <w:t>2 této přílohy (položka „</w:t>
            </w:r>
            <w:r w:rsidR="002D1555" w:rsidRPr="000741CF">
              <w:rPr>
                <w:rFonts w:cs="Arial"/>
                <w:b/>
                <w:szCs w:val="20"/>
              </w:rPr>
              <w:t>Celková cena</w:t>
            </w:r>
            <w:r w:rsidR="002D1555" w:rsidRPr="0054314F">
              <w:rPr>
                <w:rFonts w:cs="Arial"/>
                <w:szCs w:val="20"/>
              </w:rPr>
              <w:t>“</w:t>
            </w:r>
            <w:r w:rsidR="002D1555">
              <w:rPr>
                <w:rFonts w:cs="Arial"/>
                <w:szCs w:val="20"/>
              </w:rPr>
              <w:t>)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0588B" w14:textId="77777777" w:rsidR="0043664F" w:rsidRPr="005168D9" w:rsidRDefault="0043664F" w:rsidP="00965AF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477F2D">
              <w:rPr>
                <w:rFonts w:cs="Arial"/>
                <w:szCs w:val="20"/>
                <w:highlight w:val="yellow"/>
              </w:rPr>
              <w:t>[DOPLNÍ DODAVATEL]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18EA8" w14:textId="77777777" w:rsidR="0043664F" w:rsidRPr="005168D9" w:rsidRDefault="0043664F" w:rsidP="00965AF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477F2D">
              <w:rPr>
                <w:rFonts w:cs="Arial"/>
                <w:szCs w:val="20"/>
                <w:highlight w:val="yellow"/>
              </w:rPr>
              <w:t>[DOPLNÍ DODAVATEL]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AABC8" w14:textId="77777777" w:rsidR="0043664F" w:rsidRPr="005168D9" w:rsidRDefault="0043664F" w:rsidP="00965AF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477F2D">
              <w:rPr>
                <w:rFonts w:cs="Arial"/>
                <w:szCs w:val="20"/>
                <w:highlight w:val="yellow"/>
              </w:rPr>
              <w:t>[DOPLNÍ DODAVATEL]</w:t>
            </w:r>
          </w:p>
        </w:tc>
      </w:tr>
      <w:tr w:rsidR="0043664F" w:rsidRPr="005168D9" w14:paraId="19874866" w14:textId="77777777" w:rsidTr="00965AF3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37AB35" w14:textId="77777777" w:rsidR="0043664F" w:rsidRPr="00F60521" w:rsidRDefault="0043664F" w:rsidP="00965AF3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</w:t>
            </w:r>
            <w:r w:rsidRPr="00F60521">
              <w:rPr>
                <w:rFonts w:cs="Arial"/>
                <w:b/>
                <w:szCs w:val="20"/>
              </w:rPr>
              <w:t>.2</w:t>
            </w:r>
          </w:p>
        </w:tc>
        <w:tc>
          <w:tcPr>
            <w:tcW w:w="2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FDC4F" w14:textId="6737DCBE" w:rsidR="0043664F" w:rsidRPr="00F60521" w:rsidRDefault="0043664F" w:rsidP="000B39CC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 xml:space="preserve">Celkem cena za </w:t>
            </w:r>
            <w:r>
              <w:rPr>
                <w:rFonts w:cs="Arial"/>
                <w:b/>
                <w:szCs w:val="20"/>
              </w:rPr>
              <w:t>48</w:t>
            </w:r>
            <w:r w:rsidRPr="00F60521">
              <w:rPr>
                <w:rFonts w:cs="Arial"/>
                <w:b/>
                <w:szCs w:val="20"/>
              </w:rPr>
              <w:t xml:space="preserve"> měsíců poskytování všech </w:t>
            </w:r>
            <w:r>
              <w:rPr>
                <w:rFonts w:cs="Arial"/>
                <w:b/>
                <w:szCs w:val="20"/>
              </w:rPr>
              <w:t xml:space="preserve">Pravidelných </w:t>
            </w:r>
            <w:r w:rsidR="000B39CC">
              <w:rPr>
                <w:rFonts w:cs="Arial"/>
                <w:b/>
                <w:szCs w:val="20"/>
              </w:rPr>
              <w:t>S</w:t>
            </w:r>
            <w:r>
              <w:rPr>
                <w:rFonts w:cs="Arial"/>
                <w:b/>
                <w:szCs w:val="20"/>
              </w:rPr>
              <w:t>lužeb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38430" w14:textId="77777777" w:rsidR="0043664F" w:rsidRPr="0054314F" w:rsidRDefault="0043664F" w:rsidP="00965AF3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4314F">
              <w:rPr>
                <w:rFonts w:cs="Arial"/>
                <w:b/>
                <w:szCs w:val="20"/>
                <w:highlight w:val="yellow"/>
              </w:rPr>
              <w:t>[DOPLNÍ DODAVATEL]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2F5D6" w14:textId="77777777" w:rsidR="0043664F" w:rsidRPr="0054314F" w:rsidRDefault="0043664F" w:rsidP="00965AF3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4314F">
              <w:rPr>
                <w:rFonts w:cs="Arial"/>
                <w:b/>
                <w:szCs w:val="20"/>
                <w:highlight w:val="yellow"/>
              </w:rPr>
              <w:t>[DOPLNÍ DODAVATEL]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DE8C3" w14:textId="77777777" w:rsidR="0043664F" w:rsidRPr="0054314F" w:rsidRDefault="0043664F" w:rsidP="00965AF3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4314F">
              <w:rPr>
                <w:rFonts w:cs="Arial"/>
                <w:b/>
                <w:szCs w:val="20"/>
                <w:highlight w:val="yellow"/>
              </w:rPr>
              <w:t>[DOPLNÍ DODAVATEL]</w:t>
            </w:r>
          </w:p>
        </w:tc>
      </w:tr>
      <w:tr w:rsidR="0043664F" w:rsidRPr="00F60521" w14:paraId="55577F99" w14:textId="77777777" w:rsidTr="00965AF3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F1366F" w14:textId="77777777" w:rsidR="0043664F" w:rsidRPr="00F60521" w:rsidRDefault="0043664F" w:rsidP="00965AF3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2</w:t>
            </w:r>
          </w:p>
        </w:tc>
        <w:tc>
          <w:tcPr>
            <w:tcW w:w="47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C2482B" w14:textId="5042FF86" w:rsidR="0043664F" w:rsidRPr="00F60521" w:rsidRDefault="0043664F" w:rsidP="003F796B">
            <w:pPr>
              <w:spacing w:before="12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Cena Služeb na objednávku dle čl. 3.</w:t>
            </w:r>
            <w:r w:rsidR="003F796B">
              <w:rPr>
                <w:rFonts w:cs="Arial"/>
                <w:b/>
                <w:szCs w:val="20"/>
              </w:rPr>
              <w:t>2</w:t>
            </w:r>
            <w:r>
              <w:rPr>
                <w:rFonts w:cs="Arial"/>
                <w:b/>
                <w:szCs w:val="20"/>
              </w:rPr>
              <w:t>.2 Smlouvy</w:t>
            </w:r>
          </w:p>
        </w:tc>
      </w:tr>
      <w:tr w:rsidR="0043664F" w:rsidRPr="005168D9" w14:paraId="77A97DA0" w14:textId="77777777" w:rsidTr="00965AF3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6F297" w14:textId="77777777" w:rsidR="0043664F" w:rsidRPr="00F60521" w:rsidRDefault="0043664F" w:rsidP="00965AF3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2</w:t>
            </w:r>
            <w:r w:rsidRPr="00F60521">
              <w:rPr>
                <w:rFonts w:cs="Arial"/>
                <w:b/>
                <w:szCs w:val="20"/>
              </w:rPr>
              <w:t>.</w:t>
            </w:r>
            <w:r>
              <w:rPr>
                <w:rFonts w:cs="Arial"/>
                <w:b/>
                <w:szCs w:val="20"/>
              </w:rPr>
              <w:t>1</w:t>
            </w:r>
          </w:p>
        </w:tc>
        <w:tc>
          <w:tcPr>
            <w:tcW w:w="2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554D0" w14:textId="77777777" w:rsidR="0043664F" w:rsidRPr="00F60521" w:rsidRDefault="0043664F" w:rsidP="00965AF3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 xml:space="preserve">Cena za poskytování </w:t>
            </w:r>
            <w:r>
              <w:rPr>
                <w:rFonts w:cs="Arial"/>
                <w:b/>
                <w:szCs w:val="20"/>
              </w:rPr>
              <w:t>Služeb na objednávku</w:t>
            </w:r>
            <w:r w:rsidRPr="00F60521">
              <w:rPr>
                <w:rFonts w:cs="Arial"/>
                <w:b/>
                <w:szCs w:val="20"/>
              </w:rPr>
              <w:t xml:space="preserve"> </w:t>
            </w:r>
          </w:p>
          <w:p w14:paraId="1BA36DC1" w14:textId="0D07D5DA" w:rsidR="0043664F" w:rsidRPr="00F60521" w:rsidRDefault="0043664F" w:rsidP="009846D8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szCs w:val="20"/>
              </w:rPr>
              <w:t xml:space="preserve">ve výši dle </w:t>
            </w:r>
            <w:r>
              <w:rPr>
                <w:rFonts w:cs="Arial"/>
                <w:szCs w:val="20"/>
              </w:rPr>
              <w:t>čl</w:t>
            </w:r>
            <w:r w:rsidRPr="00F60521">
              <w:rPr>
                <w:rFonts w:cs="Arial"/>
                <w:szCs w:val="20"/>
              </w:rPr>
              <w:t xml:space="preserve">. </w:t>
            </w:r>
            <w:r w:rsidR="009846D8">
              <w:rPr>
                <w:rFonts w:cs="Arial"/>
                <w:szCs w:val="20"/>
              </w:rPr>
              <w:t>3</w:t>
            </w:r>
            <w:r>
              <w:rPr>
                <w:rFonts w:cs="Arial"/>
                <w:szCs w:val="20"/>
              </w:rPr>
              <w:t xml:space="preserve"> této přílohy (položka „</w:t>
            </w:r>
            <w:r w:rsidRPr="000741CF">
              <w:rPr>
                <w:rFonts w:cs="Arial"/>
                <w:b/>
                <w:szCs w:val="20"/>
              </w:rPr>
              <w:t>Celková cena</w:t>
            </w:r>
            <w:r w:rsidRPr="0054314F">
              <w:rPr>
                <w:rFonts w:cs="Arial"/>
                <w:szCs w:val="20"/>
              </w:rPr>
              <w:t>“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655CF" w14:textId="77777777" w:rsidR="0043664F" w:rsidRPr="0054314F" w:rsidRDefault="0043664F" w:rsidP="00965AF3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4314F">
              <w:rPr>
                <w:rFonts w:cs="Arial"/>
                <w:b/>
                <w:szCs w:val="20"/>
                <w:highlight w:val="yellow"/>
              </w:rPr>
              <w:t>[DOPLNÍ DODAVATEL]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6D817" w14:textId="77777777" w:rsidR="0043664F" w:rsidRPr="0054314F" w:rsidRDefault="0043664F" w:rsidP="00965AF3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4314F">
              <w:rPr>
                <w:rFonts w:cs="Arial"/>
                <w:b/>
                <w:szCs w:val="20"/>
                <w:highlight w:val="yellow"/>
              </w:rPr>
              <w:t>[DOPLNÍ DODAVATEL]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CC7CA" w14:textId="77777777" w:rsidR="0043664F" w:rsidRPr="0054314F" w:rsidRDefault="0043664F" w:rsidP="00965AF3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4314F">
              <w:rPr>
                <w:rFonts w:cs="Arial"/>
                <w:b/>
                <w:szCs w:val="20"/>
                <w:highlight w:val="yellow"/>
              </w:rPr>
              <w:t>[DOPLNÍ DODAVATEL]</w:t>
            </w:r>
          </w:p>
        </w:tc>
      </w:tr>
      <w:tr w:rsidR="0043664F" w:rsidRPr="005168D9" w14:paraId="4C0EEA20" w14:textId="77777777" w:rsidTr="00965AF3">
        <w:trPr>
          <w:trHeight w:val="55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C455D09" w14:textId="77777777" w:rsidR="0043664F" w:rsidRPr="0054314F" w:rsidRDefault="0043664F" w:rsidP="00965AF3">
            <w:pPr>
              <w:spacing w:before="120"/>
              <w:jc w:val="left"/>
              <w:rPr>
                <w:rFonts w:cs="Arial"/>
                <w:b/>
                <w:szCs w:val="20"/>
              </w:rPr>
            </w:pPr>
          </w:p>
        </w:tc>
      </w:tr>
      <w:tr w:rsidR="0043664F" w:rsidRPr="005168D9" w14:paraId="3084921D" w14:textId="77777777" w:rsidTr="00965AF3">
        <w:trPr>
          <w:trHeight w:val="559"/>
        </w:trPr>
        <w:tc>
          <w:tcPr>
            <w:tcW w:w="2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8AEE1" w14:textId="77777777" w:rsidR="0043664F" w:rsidRPr="005168D9" w:rsidRDefault="0043664F" w:rsidP="00965AF3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5168D9">
              <w:rPr>
                <w:rFonts w:cs="Arial"/>
                <w:b/>
                <w:szCs w:val="20"/>
              </w:rPr>
              <w:t>Celková cena</w:t>
            </w:r>
            <w:r>
              <w:rPr>
                <w:rFonts w:cs="Arial"/>
                <w:b/>
                <w:szCs w:val="20"/>
              </w:rPr>
              <w:t xml:space="preserve"> za plnění</w:t>
            </w:r>
          </w:p>
          <w:p w14:paraId="6099E519" w14:textId="77777777" w:rsidR="0043664F" w:rsidRPr="00F60521" w:rsidRDefault="0043664F" w:rsidP="00965AF3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i/>
                <w:szCs w:val="20"/>
              </w:rPr>
              <w:t xml:space="preserve">(jako součet výše uvedených </w:t>
            </w:r>
            <w:r w:rsidRPr="005168D9">
              <w:rPr>
                <w:rFonts w:cs="Arial"/>
                <w:i/>
                <w:szCs w:val="20"/>
              </w:rPr>
              <w:t xml:space="preserve">cen dle položek </w:t>
            </w:r>
            <w:r>
              <w:rPr>
                <w:rFonts w:cs="Arial"/>
                <w:i/>
                <w:szCs w:val="20"/>
              </w:rPr>
              <w:t>1.2 a 2.1</w:t>
            </w:r>
            <w:r w:rsidRPr="00F60521">
              <w:rPr>
                <w:rFonts w:cs="Arial"/>
                <w:i/>
                <w:szCs w:val="20"/>
              </w:rPr>
              <w:t>)</w:t>
            </w:r>
            <w:r w:rsidRPr="005168D9">
              <w:rPr>
                <w:rFonts w:cs="Arial"/>
                <w:i/>
                <w:szCs w:val="20"/>
              </w:rPr>
              <w:t xml:space="preserve"> </w:t>
            </w:r>
            <w:r w:rsidRPr="00F60521">
              <w:rPr>
                <w:rFonts w:cs="Arial"/>
                <w:szCs w:val="20"/>
              </w:rPr>
              <w:t>je předmětem hodnocení dle dílčího hodnotícího kritéria A)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6D790" w14:textId="77777777" w:rsidR="0043664F" w:rsidRPr="0054314F" w:rsidRDefault="0043664F" w:rsidP="00965AF3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4314F">
              <w:rPr>
                <w:rFonts w:cs="Arial"/>
                <w:b/>
                <w:szCs w:val="20"/>
                <w:highlight w:val="yellow"/>
              </w:rPr>
              <w:t>[DOPLNÍ DODAVATEL]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85CDF" w14:textId="77777777" w:rsidR="0043664F" w:rsidRPr="0054314F" w:rsidRDefault="0043664F" w:rsidP="00965AF3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4314F">
              <w:rPr>
                <w:rFonts w:cs="Arial"/>
                <w:b/>
                <w:szCs w:val="20"/>
                <w:highlight w:val="yellow"/>
              </w:rPr>
              <w:t>[DOPLNÍ DODAVATEL]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F9B45" w14:textId="77777777" w:rsidR="0043664F" w:rsidRPr="0054314F" w:rsidRDefault="0043664F" w:rsidP="00965AF3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4314F">
              <w:rPr>
                <w:rFonts w:cs="Arial"/>
                <w:b/>
                <w:szCs w:val="20"/>
                <w:highlight w:val="yellow"/>
              </w:rPr>
              <w:t>[DOPLNÍ DODAVATEL]</w:t>
            </w:r>
          </w:p>
        </w:tc>
      </w:tr>
    </w:tbl>
    <w:p w14:paraId="20E879DA" w14:textId="55E1D9B4" w:rsidR="0043664F" w:rsidRDefault="0043664F" w:rsidP="0043664F">
      <w:pPr>
        <w:spacing w:line="280" w:lineRule="atLeast"/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14:paraId="602DBBC4" w14:textId="6B67CD3F" w:rsidR="00F00E70" w:rsidRPr="000741CF" w:rsidRDefault="00F00E70" w:rsidP="00F00E70">
      <w:pPr>
        <w:numPr>
          <w:ilvl w:val="0"/>
          <w:numId w:val="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rPr>
          <w:rFonts w:cs="Arial"/>
          <w:b/>
          <w:color w:val="FFFFFF"/>
          <w:szCs w:val="20"/>
        </w:rPr>
      </w:pPr>
      <w:r>
        <w:rPr>
          <w:rFonts w:cs="Arial"/>
          <w:b/>
          <w:color w:val="FFFFFF"/>
          <w:szCs w:val="20"/>
        </w:rPr>
        <w:lastRenderedPageBreak/>
        <w:t>CENOVÝ ROZPAD CENY ZA PRAVIDELNÉ SLUŽBY DLE ČL. 3.</w:t>
      </w:r>
      <w:r w:rsidR="003F796B">
        <w:rPr>
          <w:rFonts w:cs="Arial"/>
          <w:b/>
          <w:color w:val="FFFFFF"/>
          <w:szCs w:val="20"/>
        </w:rPr>
        <w:t>2</w:t>
      </w:r>
      <w:r>
        <w:rPr>
          <w:rFonts w:cs="Arial"/>
          <w:b/>
          <w:color w:val="FFFFFF"/>
          <w:szCs w:val="20"/>
        </w:rPr>
        <w:t>.1 SMLOUVY</w:t>
      </w:r>
    </w:p>
    <w:p w14:paraId="55892BF0" w14:textId="77777777" w:rsidR="00F00E70" w:rsidRPr="000741CF" w:rsidRDefault="00F00E70" w:rsidP="00F00E70">
      <w:pPr>
        <w:spacing w:line="280" w:lineRule="atLeast"/>
        <w:rPr>
          <w:rFonts w:cs="Arial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3"/>
        <w:gridCol w:w="6232"/>
        <w:gridCol w:w="62"/>
        <w:gridCol w:w="2339"/>
        <w:gridCol w:w="2277"/>
        <w:gridCol w:w="65"/>
        <w:gridCol w:w="2526"/>
      </w:tblGrid>
      <w:tr w:rsidR="00F00E70" w:rsidRPr="00F60521" w14:paraId="3E979ED3" w14:textId="77777777" w:rsidTr="00304837">
        <w:trPr>
          <w:trHeight w:val="55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A6778F2" w14:textId="1DFBD78D" w:rsidR="00F00E70" w:rsidRDefault="000B39CC" w:rsidP="000B39CC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Rozpad ceny za Pravidelné Služby</w:t>
            </w:r>
          </w:p>
        </w:tc>
      </w:tr>
      <w:tr w:rsidR="00F00E70" w:rsidRPr="00F60521" w14:paraId="26CAC8B4" w14:textId="77777777" w:rsidTr="00304837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B4E65C" w14:textId="77777777" w:rsidR="00F00E70" w:rsidRDefault="00F00E70" w:rsidP="0030483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65961">
              <w:rPr>
                <w:rFonts w:cs="Arial"/>
                <w:b/>
                <w:szCs w:val="20"/>
              </w:rPr>
              <w:t>Č.</w:t>
            </w:r>
          </w:p>
        </w:tc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F62BDF" w14:textId="77777777" w:rsidR="00F00E70" w:rsidRDefault="00F00E70" w:rsidP="0030483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65961">
              <w:rPr>
                <w:rFonts w:cs="Arial"/>
                <w:b/>
                <w:szCs w:val="20"/>
              </w:rPr>
              <w:t>Předmět plnění</w:t>
            </w:r>
          </w:p>
        </w:tc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FDB252" w14:textId="5C8AEF53" w:rsidR="00F00E70" w:rsidRPr="002840BD" w:rsidRDefault="001537A7" w:rsidP="001537A7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F60521">
              <w:rPr>
                <w:rFonts w:cs="Arial"/>
                <w:b/>
                <w:szCs w:val="20"/>
              </w:rPr>
              <w:t xml:space="preserve">Cena za 1 měsíc </w:t>
            </w:r>
            <w:r w:rsidR="00F00E70" w:rsidRPr="00C65961">
              <w:rPr>
                <w:rFonts w:cs="Arial"/>
                <w:b/>
                <w:szCs w:val="20"/>
              </w:rPr>
              <w:t xml:space="preserve">v Kč </w:t>
            </w:r>
            <w:r w:rsidR="00F00E70" w:rsidRPr="00C65961">
              <w:rPr>
                <w:rFonts w:cs="Arial"/>
                <w:b/>
                <w:szCs w:val="20"/>
              </w:rPr>
              <w:br/>
              <w:t>bez DPH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AEE95B" w14:textId="77777777" w:rsidR="00F00E70" w:rsidRPr="002840BD" w:rsidRDefault="00F00E70" w:rsidP="00304837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65961">
              <w:rPr>
                <w:rFonts w:cs="Arial"/>
                <w:b/>
                <w:szCs w:val="20"/>
              </w:rPr>
              <w:t xml:space="preserve">Sazba DPH </w:t>
            </w:r>
            <w:r w:rsidRPr="00C65961">
              <w:rPr>
                <w:rFonts w:cs="Arial"/>
                <w:b/>
                <w:szCs w:val="20"/>
              </w:rPr>
              <w:br/>
              <w:t>v Kč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3AFB63" w14:textId="54CC9CCF" w:rsidR="00F00E70" w:rsidRPr="002840BD" w:rsidRDefault="001537A7" w:rsidP="00304837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F60521">
              <w:rPr>
                <w:rFonts w:cs="Arial"/>
                <w:b/>
                <w:szCs w:val="20"/>
              </w:rPr>
              <w:t>Cena za 1</w:t>
            </w:r>
            <w:r>
              <w:rPr>
                <w:rFonts w:cs="Arial"/>
                <w:b/>
                <w:szCs w:val="20"/>
              </w:rPr>
              <w:t xml:space="preserve"> měsíc v</w:t>
            </w:r>
            <w:r w:rsidR="00F00E70" w:rsidRPr="00C65961">
              <w:rPr>
                <w:rFonts w:cs="Arial"/>
                <w:b/>
                <w:szCs w:val="20"/>
              </w:rPr>
              <w:t> Kč včetně DPH</w:t>
            </w:r>
          </w:p>
        </w:tc>
      </w:tr>
      <w:tr w:rsidR="00F00E70" w:rsidRPr="00F60521" w14:paraId="150E19CF" w14:textId="77777777" w:rsidTr="00304837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825CA9" w14:textId="77777777" w:rsidR="00F00E70" w:rsidRPr="00F60521" w:rsidRDefault="00F00E70" w:rsidP="0030483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</w:t>
            </w:r>
          </w:p>
        </w:tc>
        <w:tc>
          <w:tcPr>
            <w:tcW w:w="47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298CDF" w14:textId="1A4A7C46" w:rsidR="00F00E70" w:rsidRPr="00F60521" w:rsidRDefault="00F00E70" w:rsidP="003F796B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Pravidelné </w:t>
            </w:r>
            <w:r w:rsidR="000B39CC">
              <w:rPr>
                <w:rFonts w:cs="Arial"/>
                <w:b/>
                <w:szCs w:val="20"/>
              </w:rPr>
              <w:t>S</w:t>
            </w:r>
            <w:r>
              <w:rPr>
                <w:rFonts w:cs="Arial"/>
                <w:b/>
                <w:szCs w:val="20"/>
              </w:rPr>
              <w:t>lužby dl čl. 3.</w:t>
            </w:r>
            <w:r w:rsidR="003F796B">
              <w:rPr>
                <w:rFonts w:cs="Arial"/>
                <w:b/>
                <w:szCs w:val="20"/>
              </w:rPr>
              <w:t>2</w:t>
            </w:r>
            <w:r>
              <w:rPr>
                <w:rFonts w:cs="Arial"/>
                <w:b/>
                <w:szCs w:val="20"/>
              </w:rPr>
              <w:t>.1 Smlouvy</w:t>
            </w:r>
          </w:p>
        </w:tc>
      </w:tr>
      <w:tr w:rsidR="00F00E70" w:rsidRPr="005168D9" w14:paraId="377AA685" w14:textId="77777777" w:rsidTr="00304837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0E906" w14:textId="77777777" w:rsidR="00F00E70" w:rsidRPr="00F60521" w:rsidRDefault="00F00E70" w:rsidP="0030483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</w:t>
            </w:r>
            <w:r w:rsidRPr="00F60521">
              <w:rPr>
                <w:rFonts w:cs="Arial"/>
                <w:b/>
                <w:szCs w:val="20"/>
              </w:rPr>
              <w:t>.1</w:t>
            </w:r>
          </w:p>
        </w:tc>
        <w:tc>
          <w:tcPr>
            <w:tcW w:w="2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6BCCC" w14:textId="6EE41D7F" w:rsidR="00F00E70" w:rsidRPr="00F00E70" w:rsidRDefault="001537A7" w:rsidP="001537A7">
            <w:pPr>
              <w:spacing w:before="120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Pravidelné služby</w:t>
            </w:r>
            <w:r w:rsidR="00F00E70">
              <w:rPr>
                <w:rFonts w:cs="Arial"/>
                <w:b/>
                <w:szCs w:val="20"/>
              </w:rPr>
              <w:t xml:space="preserve"> </w:t>
            </w:r>
            <w:r w:rsidR="007B1106">
              <w:rPr>
                <w:rFonts w:cs="Arial"/>
                <w:b/>
                <w:szCs w:val="20"/>
              </w:rPr>
              <w:t>ve vztahu ke </w:t>
            </w:r>
            <w:r w:rsidR="00F00E70" w:rsidRPr="00F00E70">
              <w:rPr>
                <w:rFonts w:cs="Arial"/>
                <w:b/>
                <w:szCs w:val="20"/>
              </w:rPr>
              <w:t>Strategi</w:t>
            </w:r>
            <w:r w:rsidR="00F00E70">
              <w:rPr>
                <w:rFonts w:cs="Arial"/>
                <w:b/>
                <w:szCs w:val="20"/>
              </w:rPr>
              <w:t>i</w:t>
            </w:r>
            <w:r w:rsidR="00F00E70" w:rsidRPr="00F00E70">
              <w:rPr>
                <w:rFonts w:cs="Arial"/>
                <w:b/>
                <w:szCs w:val="20"/>
              </w:rPr>
              <w:t xml:space="preserve"> a koncepce ICT a jeho rozvoje</w:t>
            </w:r>
            <w:r w:rsidR="00F00E70">
              <w:rPr>
                <w:rFonts w:cs="Arial"/>
                <w:b/>
                <w:szCs w:val="20"/>
              </w:rPr>
              <w:t xml:space="preserve"> </w:t>
            </w:r>
            <w:r w:rsidR="00F00E70" w:rsidRPr="00F00E70">
              <w:rPr>
                <w:rFonts w:cs="Arial"/>
                <w:szCs w:val="20"/>
              </w:rPr>
              <w:t>(čl. 4.1 přílohy č. 1a Smlouvy</w:t>
            </w:r>
            <w:r w:rsidR="009846D8">
              <w:rPr>
                <w:rFonts w:cs="Arial"/>
                <w:szCs w:val="20"/>
              </w:rPr>
              <w:t xml:space="preserve">, </w:t>
            </w:r>
            <w:r w:rsidR="007B1106">
              <w:rPr>
                <w:rFonts w:cs="Arial"/>
                <w:szCs w:val="20"/>
              </w:rPr>
              <w:t xml:space="preserve">tj. přílohy č. 5 </w:t>
            </w:r>
            <w:r w:rsidR="009846D8">
              <w:rPr>
                <w:rFonts w:cs="Arial"/>
                <w:szCs w:val="20"/>
              </w:rPr>
              <w:t>Zadávací dokumentace)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5C1FE" w14:textId="77777777" w:rsidR="00F00E70" w:rsidRPr="005168D9" w:rsidRDefault="00F00E70" w:rsidP="00304837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477F2D">
              <w:rPr>
                <w:rFonts w:cs="Arial"/>
                <w:szCs w:val="20"/>
                <w:highlight w:val="yellow"/>
              </w:rPr>
              <w:t>[DOPLNÍ DODAVATEL]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FE59E" w14:textId="77777777" w:rsidR="00F00E70" w:rsidRPr="005168D9" w:rsidRDefault="00F00E70" w:rsidP="00304837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477F2D">
              <w:rPr>
                <w:rFonts w:cs="Arial"/>
                <w:szCs w:val="20"/>
                <w:highlight w:val="yellow"/>
              </w:rPr>
              <w:t>[DOPLNÍ DODAVATEL]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8CF04" w14:textId="77777777" w:rsidR="00F00E70" w:rsidRPr="005168D9" w:rsidRDefault="00F00E70" w:rsidP="00304837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477F2D">
              <w:rPr>
                <w:rFonts w:cs="Arial"/>
                <w:szCs w:val="20"/>
                <w:highlight w:val="yellow"/>
              </w:rPr>
              <w:t>[DOPLNÍ DODAVATEL]</w:t>
            </w:r>
          </w:p>
        </w:tc>
      </w:tr>
      <w:tr w:rsidR="007B1106" w:rsidRPr="005168D9" w14:paraId="581F7608" w14:textId="77777777" w:rsidTr="00304837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52FC87" w14:textId="0C0C45FD" w:rsidR="007B1106" w:rsidRPr="00F60521" w:rsidRDefault="007B1106" w:rsidP="007B110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</w:t>
            </w:r>
            <w:r w:rsidRPr="00F60521">
              <w:rPr>
                <w:rFonts w:cs="Arial"/>
                <w:b/>
                <w:szCs w:val="20"/>
              </w:rPr>
              <w:t>.2</w:t>
            </w:r>
          </w:p>
        </w:tc>
        <w:tc>
          <w:tcPr>
            <w:tcW w:w="2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EBA6F" w14:textId="6CAA8071" w:rsidR="007B1106" w:rsidRPr="00F60521" w:rsidRDefault="001537A7" w:rsidP="009846D8">
            <w:pPr>
              <w:spacing w:before="120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Pravidelné služby </w:t>
            </w:r>
            <w:r w:rsidR="007B1106">
              <w:rPr>
                <w:rFonts w:cs="Arial"/>
                <w:b/>
                <w:szCs w:val="20"/>
              </w:rPr>
              <w:t>ve vztahu k</w:t>
            </w:r>
            <w:bookmarkStart w:id="1" w:name="_Toc465083223"/>
            <w:r w:rsidR="007B1106">
              <w:rPr>
                <w:rFonts w:cs="Arial"/>
                <w:b/>
                <w:szCs w:val="20"/>
              </w:rPr>
              <w:t> </w:t>
            </w:r>
            <w:r w:rsidR="007B1106" w:rsidRPr="007B1106">
              <w:rPr>
                <w:rFonts w:cs="Arial"/>
                <w:b/>
                <w:szCs w:val="20"/>
              </w:rPr>
              <w:t>Portfoli</w:t>
            </w:r>
            <w:r w:rsidR="007B1106">
              <w:rPr>
                <w:rFonts w:cs="Arial"/>
                <w:b/>
                <w:szCs w:val="20"/>
              </w:rPr>
              <w:t>u</w:t>
            </w:r>
            <w:r w:rsidR="007B1106" w:rsidRPr="007B1106">
              <w:rPr>
                <w:rFonts w:cs="Arial"/>
                <w:b/>
                <w:szCs w:val="20"/>
              </w:rPr>
              <w:t xml:space="preserve"> ICT služeb</w:t>
            </w:r>
            <w:bookmarkEnd w:id="1"/>
            <w:r w:rsidR="007B1106">
              <w:rPr>
                <w:rFonts w:cs="Arial"/>
                <w:b/>
                <w:szCs w:val="20"/>
              </w:rPr>
              <w:t xml:space="preserve"> </w:t>
            </w:r>
            <w:r w:rsidR="007B1106" w:rsidRPr="00F00E70">
              <w:rPr>
                <w:rFonts w:cs="Arial"/>
                <w:szCs w:val="20"/>
              </w:rPr>
              <w:t>(čl. 4.</w:t>
            </w:r>
            <w:r w:rsidR="007B1106">
              <w:rPr>
                <w:rFonts w:cs="Arial"/>
                <w:szCs w:val="20"/>
              </w:rPr>
              <w:t>2</w:t>
            </w:r>
            <w:r w:rsidR="007B1106" w:rsidRPr="00F00E70">
              <w:rPr>
                <w:rFonts w:cs="Arial"/>
                <w:szCs w:val="20"/>
              </w:rPr>
              <w:t xml:space="preserve"> přílohy č. 1a </w:t>
            </w:r>
            <w:r w:rsidR="009846D8" w:rsidRPr="00F00E70">
              <w:rPr>
                <w:rFonts w:cs="Arial"/>
                <w:szCs w:val="20"/>
              </w:rPr>
              <w:t>Smlouvy</w:t>
            </w:r>
            <w:r w:rsidR="009846D8">
              <w:rPr>
                <w:rFonts w:cs="Arial"/>
                <w:szCs w:val="20"/>
              </w:rPr>
              <w:t>, tj. přílohy č. 5 Zadávací dokumentace)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303AC" w14:textId="3B2D3921" w:rsidR="007B1106" w:rsidRPr="0054314F" w:rsidRDefault="007B1106" w:rsidP="007B1106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477F2D">
              <w:rPr>
                <w:rFonts w:cs="Arial"/>
                <w:szCs w:val="20"/>
                <w:highlight w:val="yellow"/>
              </w:rPr>
              <w:t>[DOPLNÍ DODAVATEL]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0C509" w14:textId="50F57716" w:rsidR="007B1106" w:rsidRPr="0054314F" w:rsidRDefault="007B1106" w:rsidP="007B1106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477F2D">
              <w:rPr>
                <w:rFonts w:cs="Arial"/>
                <w:szCs w:val="20"/>
                <w:highlight w:val="yellow"/>
              </w:rPr>
              <w:t>[DOPLNÍ DODAVATEL]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3C529" w14:textId="3CB522FE" w:rsidR="007B1106" w:rsidRPr="0054314F" w:rsidRDefault="007B1106" w:rsidP="007B1106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477F2D">
              <w:rPr>
                <w:rFonts w:cs="Arial"/>
                <w:szCs w:val="20"/>
                <w:highlight w:val="yellow"/>
              </w:rPr>
              <w:t>[DOPLNÍ DODAVATEL]</w:t>
            </w:r>
          </w:p>
        </w:tc>
      </w:tr>
      <w:tr w:rsidR="007B1106" w:rsidRPr="005168D9" w14:paraId="0298F6A9" w14:textId="77777777" w:rsidTr="00B85D68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ADD4A" w14:textId="4BAE62E2" w:rsidR="007B1106" w:rsidRDefault="007B1106" w:rsidP="007B110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1.3</w:t>
            </w:r>
          </w:p>
        </w:tc>
        <w:tc>
          <w:tcPr>
            <w:tcW w:w="2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84410" w14:textId="3653E114" w:rsidR="007B1106" w:rsidRPr="00F60521" w:rsidRDefault="001537A7" w:rsidP="00BE4733">
            <w:pPr>
              <w:spacing w:before="120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Pravidelné služby </w:t>
            </w:r>
            <w:r w:rsidR="007B1106">
              <w:rPr>
                <w:rFonts w:cs="Arial"/>
                <w:b/>
                <w:szCs w:val="20"/>
              </w:rPr>
              <w:t>ve vztahu k Řízení požadavků vč. změnových</w:t>
            </w:r>
            <w:r w:rsidR="007B1106" w:rsidRPr="006264BB">
              <w:rPr>
                <w:rFonts w:cs="Arial"/>
                <w:b/>
                <w:szCs w:val="20"/>
              </w:rPr>
              <w:t xml:space="preserve"> </w:t>
            </w:r>
            <w:r w:rsidR="007B1106" w:rsidRPr="006264BB">
              <w:rPr>
                <w:rFonts w:cs="Arial"/>
                <w:szCs w:val="20"/>
              </w:rPr>
              <w:t>(čl. 4.</w:t>
            </w:r>
            <w:r w:rsidR="007B1106">
              <w:rPr>
                <w:rFonts w:cs="Arial"/>
                <w:szCs w:val="20"/>
              </w:rPr>
              <w:t>3</w:t>
            </w:r>
            <w:r w:rsidR="007B1106" w:rsidRPr="006264BB">
              <w:rPr>
                <w:rFonts w:cs="Arial"/>
                <w:szCs w:val="20"/>
              </w:rPr>
              <w:t xml:space="preserve"> přílohy č. 1a </w:t>
            </w:r>
            <w:r w:rsidR="009846D8" w:rsidRPr="00F00E70">
              <w:rPr>
                <w:rFonts w:cs="Arial"/>
                <w:szCs w:val="20"/>
              </w:rPr>
              <w:t>Smlouvy</w:t>
            </w:r>
            <w:r w:rsidR="009846D8">
              <w:rPr>
                <w:rFonts w:cs="Arial"/>
                <w:szCs w:val="20"/>
              </w:rPr>
              <w:t>, tj. přílohy č. 5 Zadávací dokumentace)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7EE09" w14:textId="066D49AE" w:rsidR="007B1106" w:rsidRPr="0054314F" w:rsidRDefault="007B1106" w:rsidP="007B1106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477F2D">
              <w:rPr>
                <w:rFonts w:cs="Arial"/>
                <w:szCs w:val="20"/>
                <w:highlight w:val="yellow"/>
              </w:rPr>
              <w:t>[DOPLNÍ DODAVATEL]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3890A" w14:textId="29B05953" w:rsidR="007B1106" w:rsidRPr="0054314F" w:rsidRDefault="007B1106" w:rsidP="007B1106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477F2D">
              <w:rPr>
                <w:rFonts w:cs="Arial"/>
                <w:szCs w:val="20"/>
                <w:highlight w:val="yellow"/>
              </w:rPr>
              <w:t>[DOPLNÍ DODAVATEL]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D2032" w14:textId="5B9A5B53" w:rsidR="007B1106" w:rsidRPr="0054314F" w:rsidRDefault="007B1106" w:rsidP="007B1106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477F2D">
              <w:rPr>
                <w:rFonts w:cs="Arial"/>
                <w:szCs w:val="20"/>
                <w:highlight w:val="yellow"/>
              </w:rPr>
              <w:t>[DOPLNÍ DODAVATEL]</w:t>
            </w:r>
          </w:p>
        </w:tc>
      </w:tr>
      <w:tr w:rsidR="007B1106" w:rsidRPr="005168D9" w14:paraId="5C3D9699" w14:textId="77777777" w:rsidTr="00B85D68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D20F1F" w14:textId="0CACC8A7" w:rsidR="007B1106" w:rsidRDefault="007B1106" w:rsidP="007B110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1.4</w:t>
            </w:r>
          </w:p>
        </w:tc>
        <w:tc>
          <w:tcPr>
            <w:tcW w:w="2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AD88D" w14:textId="5097D3F8" w:rsidR="007B1106" w:rsidRPr="00F60521" w:rsidRDefault="001537A7" w:rsidP="00BE4733">
            <w:pPr>
              <w:spacing w:before="120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Pravidelné služby </w:t>
            </w:r>
            <w:r w:rsidR="007B1106">
              <w:rPr>
                <w:rFonts w:cs="Arial"/>
                <w:b/>
                <w:szCs w:val="20"/>
              </w:rPr>
              <w:t>ve vztahu k</w:t>
            </w:r>
            <w:r w:rsidR="007B1106" w:rsidRPr="006264BB">
              <w:rPr>
                <w:rFonts w:cs="Arial"/>
                <w:b/>
                <w:szCs w:val="20"/>
              </w:rPr>
              <w:t> </w:t>
            </w:r>
            <w:bookmarkStart w:id="2" w:name="_Toc465083225"/>
            <w:r w:rsidR="007B1106" w:rsidRPr="007B1106">
              <w:rPr>
                <w:rFonts w:cs="Arial"/>
                <w:b/>
                <w:szCs w:val="20"/>
              </w:rPr>
              <w:t>Zajištění kvality ICT služeb včetně interních a externí vztahů a vazeb</w:t>
            </w:r>
            <w:bookmarkEnd w:id="2"/>
            <w:r w:rsidR="007B1106" w:rsidRPr="006264BB">
              <w:rPr>
                <w:rFonts w:cs="Arial"/>
                <w:b/>
                <w:szCs w:val="20"/>
              </w:rPr>
              <w:t xml:space="preserve"> </w:t>
            </w:r>
            <w:r w:rsidR="007B1106" w:rsidRPr="006264BB">
              <w:rPr>
                <w:rFonts w:cs="Arial"/>
                <w:szCs w:val="20"/>
              </w:rPr>
              <w:t>(čl. 4.</w:t>
            </w:r>
            <w:r w:rsidR="007B1106">
              <w:rPr>
                <w:rFonts w:cs="Arial"/>
                <w:szCs w:val="20"/>
              </w:rPr>
              <w:t>4</w:t>
            </w:r>
            <w:r w:rsidR="007B1106" w:rsidRPr="006264BB">
              <w:rPr>
                <w:rFonts w:cs="Arial"/>
                <w:szCs w:val="20"/>
              </w:rPr>
              <w:t xml:space="preserve"> přílohy č. 1a </w:t>
            </w:r>
            <w:r w:rsidR="009846D8" w:rsidRPr="00F00E70">
              <w:rPr>
                <w:rFonts w:cs="Arial"/>
                <w:szCs w:val="20"/>
              </w:rPr>
              <w:t>Smlouvy</w:t>
            </w:r>
            <w:r w:rsidR="009846D8">
              <w:rPr>
                <w:rFonts w:cs="Arial"/>
                <w:szCs w:val="20"/>
              </w:rPr>
              <w:t>, tj. přílohy č. 5 Zadávací dokumentace)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26D39" w14:textId="1C11E66A" w:rsidR="007B1106" w:rsidRPr="0054314F" w:rsidRDefault="007B1106" w:rsidP="007B1106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477F2D">
              <w:rPr>
                <w:rFonts w:cs="Arial"/>
                <w:szCs w:val="20"/>
                <w:highlight w:val="yellow"/>
              </w:rPr>
              <w:t>[DOPLNÍ DODAVATEL]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4C893" w14:textId="75C141CD" w:rsidR="007B1106" w:rsidRPr="0054314F" w:rsidRDefault="007B1106" w:rsidP="007B1106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477F2D">
              <w:rPr>
                <w:rFonts w:cs="Arial"/>
                <w:szCs w:val="20"/>
                <w:highlight w:val="yellow"/>
              </w:rPr>
              <w:t>[DOPLNÍ DODAVATEL]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F70F8" w14:textId="491A2FE9" w:rsidR="007B1106" w:rsidRPr="0054314F" w:rsidRDefault="007B1106" w:rsidP="007B1106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477F2D">
              <w:rPr>
                <w:rFonts w:cs="Arial"/>
                <w:szCs w:val="20"/>
                <w:highlight w:val="yellow"/>
              </w:rPr>
              <w:t>[DOPLNÍ DODAVATEL]</w:t>
            </w:r>
          </w:p>
        </w:tc>
      </w:tr>
      <w:tr w:rsidR="007B1106" w:rsidRPr="005168D9" w14:paraId="0C8C5E59" w14:textId="77777777" w:rsidTr="00B85D68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3A87F5" w14:textId="584E2625" w:rsidR="007B1106" w:rsidRDefault="007B1106" w:rsidP="007B110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1.5</w:t>
            </w:r>
          </w:p>
        </w:tc>
        <w:tc>
          <w:tcPr>
            <w:tcW w:w="2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EBAB7" w14:textId="4DBE0398" w:rsidR="007B1106" w:rsidRPr="00F60521" w:rsidRDefault="001537A7" w:rsidP="00BE4733">
            <w:pPr>
              <w:spacing w:before="120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Pravidelné služby </w:t>
            </w:r>
            <w:r w:rsidR="007B1106">
              <w:rPr>
                <w:rFonts w:cs="Arial"/>
                <w:b/>
                <w:szCs w:val="20"/>
              </w:rPr>
              <w:t>ve vztahu k</w:t>
            </w:r>
            <w:r w:rsidR="007B1106" w:rsidRPr="006264BB">
              <w:rPr>
                <w:rFonts w:cs="Arial"/>
                <w:b/>
                <w:szCs w:val="20"/>
              </w:rPr>
              <w:t> </w:t>
            </w:r>
            <w:bookmarkStart w:id="3" w:name="_Toc465083226"/>
            <w:r w:rsidR="007B1106" w:rsidRPr="007B1106">
              <w:rPr>
                <w:rFonts w:cs="Arial"/>
                <w:b/>
                <w:szCs w:val="20"/>
              </w:rPr>
              <w:t>Řízení rizik a bezpečnosti informací</w:t>
            </w:r>
            <w:bookmarkEnd w:id="3"/>
            <w:r w:rsidR="007B1106" w:rsidRPr="006264BB">
              <w:rPr>
                <w:rFonts w:cs="Arial"/>
                <w:b/>
                <w:szCs w:val="20"/>
              </w:rPr>
              <w:t xml:space="preserve"> </w:t>
            </w:r>
            <w:r w:rsidR="007B1106" w:rsidRPr="006264BB">
              <w:rPr>
                <w:rFonts w:cs="Arial"/>
                <w:szCs w:val="20"/>
              </w:rPr>
              <w:t>(čl. 4.</w:t>
            </w:r>
            <w:r w:rsidR="007B1106">
              <w:rPr>
                <w:rFonts w:cs="Arial"/>
                <w:szCs w:val="20"/>
              </w:rPr>
              <w:t>5</w:t>
            </w:r>
            <w:r w:rsidR="007B1106" w:rsidRPr="006264BB">
              <w:rPr>
                <w:rFonts w:cs="Arial"/>
                <w:szCs w:val="20"/>
              </w:rPr>
              <w:t xml:space="preserve"> přílohy č. 1a </w:t>
            </w:r>
            <w:r w:rsidR="009846D8" w:rsidRPr="00F00E70">
              <w:rPr>
                <w:rFonts w:cs="Arial"/>
                <w:szCs w:val="20"/>
              </w:rPr>
              <w:t>Smlouvy</w:t>
            </w:r>
            <w:r w:rsidR="009846D8">
              <w:rPr>
                <w:rFonts w:cs="Arial"/>
                <w:szCs w:val="20"/>
              </w:rPr>
              <w:t>, tj. přílohy č. 5 Zadávací dokumentace)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DC9F0" w14:textId="640BE84A" w:rsidR="007B1106" w:rsidRPr="0054314F" w:rsidRDefault="007B1106" w:rsidP="007B1106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477F2D">
              <w:rPr>
                <w:rFonts w:cs="Arial"/>
                <w:szCs w:val="20"/>
                <w:highlight w:val="yellow"/>
              </w:rPr>
              <w:t>[DOPLNÍ DODAVATEL]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8AC4A" w14:textId="37DB5A11" w:rsidR="007B1106" w:rsidRPr="0054314F" w:rsidRDefault="007B1106" w:rsidP="007B1106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477F2D">
              <w:rPr>
                <w:rFonts w:cs="Arial"/>
                <w:szCs w:val="20"/>
                <w:highlight w:val="yellow"/>
              </w:rPr>
              <w:t>[DOPLNÍ DODAVATEL]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6843F" w14:textId="23679865" w:rsidR="007B1106" w:rsidRPr="0054314F" w:rsidRDefault="007B1106" w:rsidP="007B1106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477F2D">
              <w:rPr>
                <w:rFonts w:cs="Arial"/>
                <w:szCs w:val="20"/>
                <w:highlight w:val="yellow"/>
              </w:rPr>
              <w:t>[DOPLNÍ DODAVATEL]</w:t>
            </w:r>
          </w:p>
        </w:tc>
      </w:tr>
      <w:tr w:rsidR="001537A7" w:rsidRPr="005168D9" w14:paraId="74EBAD92" w14:textId="77777777" w:rsidTr="001537A7">
        <w:trPr>
          <w:trHeight w:val="559"/>
        </w:trPr>
        <w:tc>
          <w:tcPr>
            <w:tcW w:w="2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DEE6" w14:textId="3C460FF9" w:rsidR="001537A7" w:rsidRPr="000741CF" w:rsidRDefault="001537A7" w:rsidP="001537A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Celková cena</w:t>
            </w:r>
          </w:p>
          <w:p w14:paraId="5345E848" w14:textId="2317EF20" w:rsidR="001537A7" w:rsidRPr="006264BB" w:rsidRDefault="001537A7" w:rsidP="001537A7">
            <w:pPr>
              <w:spacing w:before="120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i/>
                <w:szCs w:val="20"/>
              </w:rPr>
              <w:t xml:space="preserve">(jako součet výše uvedených </w:t>
            </w:r>
            <w:r w:rsidRPr="000403F1">
              <w:rPr>
                <w:rFonts w:cs="Arial"/>
                <w:i/>
                <w:szCs w:val="20"/>
              </w:rPr>
              <w:t xml:space="preserve">cen v Kč </w:t>
            </w:r>
            <w:r w:rsidRPr="000741CF">
              <w:rPr>
                <w:rFonts w:cs="Arial"/>
                <w:i/>
                <w:szCs w:val="20"/>
              </w:rPr>
              <w:t xml:space="preserve">dle položek </w:t>
            </w:r>
            <w:r>
              <w:rPr>
                <w:rFonts w:cs="Arial"/>
                <w:i/>
                <w:szCs w:val="20"/>
              </w:rPr>
              <w:t>1.1-1.5</w:t>
            </w:r>
            <w:r w:rsidRPr="000741CF">
              <w:rPr>
                <w:rFonts w:cs="Arial"/>
                <w:i/>
                <w:szCs w:val="20"/>
              </w:rPr>
              <w:t>)</w:t>
            </w:r>
            <w:r>
              <w:rPr>
                <w:rFonts w:cs="Arial"/>
                <w:szCs w:val="20"/>
              </w:rPr>
              <w:t>.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CF12A" w14:textId="3DBA0961" w:rsidR="001537A7" w:rsidRPr="00477F2D" w:rsidRDefault="001537A7" w:rsidP="001537A7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477F2D">
              <w:rPr>
                <w:rFonts w:cs="Arial"/>
                <w:szCs w:val="20"/>
                <w:highlight w:val="yellow"/>
              </w:rPr>
              <w:t>[DOPLNÍ DODAVATEL]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CBE63" w14:textId="2506B378" w:rsidR="001537A7" w:rsidRPr="00477F2D" w:rsidRDefault="001537A7" w:rsidP="001537A7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477F2D">
              <w:rPr>
                <w:rFonts w:cs="Arial"/>
                <w:szCs w:val="20"/>
                <w:highlight w:val="yellow"/>
              </w:rPr>
              <w:t>[DOPLNÍ DODAVATEL]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0A58C" w14:textId="3C87AEB4" w:rsidR="001537A7" w:rsidRPr="00477F2D" w:rsidRDefault="001537A7" w:rsidP="001537A7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477F2D">
              <w:rPr>
                <w:rFonts w:cs="Arial"/>
                <w:szCs w:val="20"/>
                <w:highlight w:val="yellow"/>
              </w:rPr>
              <w:t>[DOPLNÍ DODAVATEL]</w:t>
            </w:r>
          </w:p>
        </w:tc>
      </w:tr>
    </w:tbl>
    <w:p w14:paraId="54F364E0" w14:textId="78A48374" w:rsidR="008170D2" w:rsidRDefault="008170D2" w:rsidP="00585CE7">
      <w:pPr>
        <w:spacing w:line="280" w:lineRule="atLeast"/>
        <w:rPr>
          <w:rFonts w:cs="Arial"/>
          <w:szCs w:val="20"/>
        </w:rPr>
      </w:pPr>
    </w:p>
    <w:p w14:paraId="5A53DF31" w14:textId="77777777" w:rsidR="008170D2" w:rsidRDefault="008170D2">
      <w:pPr>
        <w:spacing w:after="200" w:line="276" w:lineRule="auto"/>
        <w:jc w:val="left"/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14:paraId="663E52F8" w14:textId="77777777" w:rsidR="00F00E70" w:rsidRDefault="00F00E70" w:rsidP="00585CE7">
      <w:pPr>
        <w:spacing w:line="280" w:lineRule="atLeast"/>
        <w:rPr>
          <w:rFonts w:cs="Arial"/>
          <w:szCs w:val="20"/>
        </w:rPr>
      </w:pPr>
    </w:p>
    <w:p w14:paraId="0F7741DE" w14:textId="5A521619" w:rsidR="006B1FCC" w:rsidRPr="000741CF" w:rsidRDefault="006B1FCC" w:rsidP="006B1FCC">
      <w:pPr>
        <w:numPr>
          <w:ilvl w:val="0"/>
          <w:numId w:val="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rPr>
          <w:rFonts w:cs="Arial"/>
          <w:b/>
          <w:color w:val="FFFFFF"/>
          <w:szCs w:val="20"/>
        </w:rPr>
      </w:pPr>
      <w:r w:rsidRPr="000741CF">
        <w:rPr>
          <w:rFonts w:cs="Arial"/>
          <w:b/>
          <w:color w:val="FFFFFF"/>
          <w:szCs w:val="20"/>
        </w:rPr>
        <w:t xml:space="preserve">CENA </w:t>
      </w:r>
      <w:r>
        <w:rPr>
          <w:rFonts w:cs="Arial"/>
          <w:b/>
          <w:color w:val="FFFFFF"/>
          <w:szCs w:val="20"/>
        </w:rPr>
        <w:t>SLUŽEB NA OBJEDNÁVKU</w:t>
      </w:r>
      <w:r w:rsidR="002D1555" w:rsidRPr="002D1555">
        <w:rPr>
          <w:rFonts w:cs="Arial"/>
          <w:b/>
          <w:color w:val="FFFFFF"/>
          <w:szCs w:val="20"/>
        </w:rPr>
        <w:t xml:space="preserve"> </w:t>
      </w:r>
      <w:r w:rsidR="002D1555">
        <w:rPr>
          <w:rFonts w:cs="Arial"/>
          <w:b/>
          <w:color w:val="FFFFFF"/>
          <w:szCs w:val="20"/>
        </w:rPr>
        <w:t>DLE ČL. 3.2.1 SMLOUVY</w:t>
      </w:r>
    </w:p>
    <w:p w14:paraId="6DB1779F" w14:textId="77777777" w:rsidR="006B1FCC" w:rsidRDefault="006B1FCC" w:rsidP="00585CE7">
      <w:pPr>
        <w:spacing w:line="280" w:lineRule="atLeast"/>
        <w:rPr>
          <w:rFonts w:cs="Arial"/>
          <w:szCs w:val="20"/>
        </w:rPr>
      </w:pPr>
    </w:p>
    <w:p w14:paraId="0D22A4F5" w14:textId="4ABECB82" w:rsidR="00585CE7" w:rsidRDefault="006B1FCC" w:rsidP="00585CE7">
      <w:pPr>
        <w:spacing w:line="280" w:lineRule="atLeast"/>
        <w:rPr>
          <w:rFonts w:cs="Arial"/>
          <w:szCs w:val="20"/>
        </w:rPr>
      </w:pPr>
      <w:r>
        <w:rPr>
          <w:rFonts w:cs="Arial"/>
          <w:szCs w:val="20"/>
        </w:rPr>
        <w:t>Dodavatel</w:t>
      </w:r>
      <w:r w:rsidR="00585CE7" w:rsidRPr="000741CF">
        <w:rPr>
          <w:rFonts w:cs="Arial"/>
          <w:szCs w:val="20"/>
        </w:rPr>
        <w:t xml:space="preserve"> doplní do tabulky níže dílčí ceny za </w:t>
      </w:r>
      <w:r w:rsidR="000403F1">
        <w:rPr>
          <w:rFonts w:cs="Arial"/>
          <w:szCs w:val="20"/>
        </w:rPr>
        <w:t>poskytování Služeb dle jednotlivých rolí</w:t>
      </w:r>
      <w:r w:rsidR="00585CE7" w:rsidRPr="000741CF">
        <w:rPr>
          <w:rFonts w:cs="Arial"/>
          <w:szCs w:val="20"/>
        </w:rPr>
        <w:t>:</w:t>
      </w:r>
    </w:p>
    <w:p w14:paraId="1FA7E7CA" w14:textId="77777777" w:rsidR="000E3837" w:rsidRPr="000741CF" w:rsidRDefault="000E3837" w:rsidP="00585CE7">
      <w:pPr>
        <w:spacing w:line="280" w:lineRule="atLeast"/>
        <w:rPr>
          <w:rFonts w:cs="Arial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"/>
        <w:gridCol w:w="2057"/>
        <w:gridCol w:w="1574"/>
        <w:gridCol w:w="2481"/>
        <w:gridCol w:w="2391"/>
        <w:gridCol w:w="2509"/>
        <w:gridCol w:w="2547"/>
      </w:tblGrid>
      <w:tr w:rsidR="00D42D16" w:rsidRPr="000741CF" w14:paraId="4FF38AD1" w14:textId="77777777" w:rsidTr="00D42D16">
        <w:trPr>
          <w:trHeight w:val="55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D36F220" w14:textId="1D678D26" w:rsidR="00D42D16" w:rsidRDefault="00D42D16" w:rsidP="00D42D16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Rozpad ceny za Služby na Objednávku</w:t>
            </w:r>
          </w:p>
        </w:tc>
      </w:tr>
      <w:tr w:rsidR="0082168E" w:rsidRPr="000741CF" w14:paraId="5CA7DFB2" w14:textId="757FA7FA" w:rsidTr="00EA2008">
        <w:trPr>
          <w:trHeight w:val="559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1378B2" w14:textId="06FB9DF0" w:rsidR="0082168E" w:rsidRPr="000741CF" w:rsidRDefault="0082168E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bookmarkStart w:id="4" w:name="_Ref395801875"/>
            <w:r>
              <w:rPr>
                <w:rFonts w:cs="Arial"/>
                <w:b/>
                <w:szCs w:val="20"/>
              </w:rPr>
              <w:t>ID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09F1DA" w14:textId="43E41289" w:rsidR="0082168E" w:rsidRPr="000741CF" w:rsidRDefault="0082168E" w:rsidP="000E383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Role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BC3CFF" w14:textId="53FEEAAA" w:rsidR="0082168E" w:rsidRPr="000741CF" w:rsidRDefault="0082168E" w:rsidP="000E383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Předpokládaný počet člověkodní za 48 měsíců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8FD99D" w14:textId="539C67E5" w:rsidR="0082168E" w:rsidRPr="000741CF" w:rsidRDefault="0082168E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Jednotková cena za 1 člověkoden v Kč bez DPH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9C43FB" w14:textId="61D6A440" w:rsidR="0082168E" w:rsidRPr="000741CF" w:rsidRDefault="0082168E" w:rsidP="0082168E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Jednotková cena za 1 člověkoden v Kč včetně DPH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E8C3AE" w14:textId="5A364262" w:rsidR="0082168E" w:rsidRPr="000741CF" w:rsidRDefault="0082168E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Celková cena za předpokládaný počet člověkodní v Kč bez DPH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5C16DC" w14:textId="57C3A439" w:rsidR="0082168E" w:rsidRPr="000741CF" w:rsidRDefault="0082168E" w:rsidP="0082168E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Celková cena za předpokládaný počet člověkodní v Kč včetně DPH</w:t>
            </w:r>
          </w:p>
        </w:tc>
      </w:tr>
      <w:tr w:rsidR="00174E40" w:rsidRPr="000741CF" w14:paraId="7EE9032F" w14:textId="10E5C546" w:rsidTr="006C4B8A">
        <w:trPr>
          <w:trHeight w:val="559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C5D82" w14:textId="517F2064" w:rsidR="00174E40" w:rsidRPr="000741CF" w:rsidRDefault="00174E40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C3346" w14:textId="51561A43" w:rsidR="00174E40" w:rsidRPr="000741CF" w:rsidRDefault="00FD2A16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E91E4D">
              <w:rPr>
                <w:rFonts w:cs="Arial"/>
                <w:szCs w:val="20"/>
              </w:rPr>
              <w:t>Ředitel týmu systémové integrace</w:t>
            </w:r>
            <w:r w:rsidR="00174E40" w:rsidRPr="008F72D2"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50810" w14:textId="45433322" w:rsidR="00174E40" w:rsidRPr="00DD60F7" w:rsidRDefault="00C63FF1" w:rsidP="0034065C">
            <w:pPr>
              <w:spacing w:before="120"/>
              <w:jc w:val="center"/>
              <w:rPr>
                <w:rFonts w:cs="Arial"/>
                <w:szCs w:val="20"/>
              </w:rPr>
            </w:pPr>
            <w:r w:rsidRPr="00DD60F7">
              <w:rPr>
                <w:rFonts w:cs="Arial"/>
                <w:szCs w:val="20"/>
              </w:rPr>
              <w:t>100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7BF40" w14:textId="429FE748" w:rsidR="00174E40" w:rsidRPr="000741CF" w:rsidRDefault="00174E40" w:rsidP="006C4B8A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 w:rsidR="006B1FCC"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C448" w14:textId="2832BF6B" w:rsidR="00174E40" w:rsidRPr="000741CF" w:rsidRDefault="00174E40" w:rsidP="006C4B8A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 w:rsidR="006B1FCC"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6CED2" w14:textId="431C0AAC" w:rsidR="00174E40" w:rsidRPr="000741CF" w:rsidRDefault="00174E40" w:rsidP="006C4B8A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 w:rsidR="006B1FCC"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DCF9E" w14:textId="0F0AB309" w:rsidR="00174E40" w:rsidRPr="000741CF" w:rsidRDefault="00174E40" w:rsidP="006C4B8A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 w:rsidR="006B1FCC"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</w:tr>
      <w:tr w:rsidR="00174E40" w:rsidRPr="000741CF" w14:paraId="19D9FE70" w14:textId="47A2BB49" w:rsidTr="006C4B8A">
        <w:trPr>
          <w:trHeight w:val="559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897EC" w14:textId="4FDC84D7" w:rsidR="00174E40" w:rsidRPr="000741CF" w:rsidRDefault="00174E40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9034A" w14:textId="07C61CC3" w:rsidR="00174E40" w:rsidRPr="000741CF" w:rsidRDefault="00FD2A16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proofErr w:type="spellStart"/>
            <w:r w:rsidRPr="00E91E4D">
              <w:rPr>
                <w:rFonts w:cs="Arial"/>
                <w:szCs w:val="20"/>
              </w:rPr>
              <w:t>Enterprise</w:t>
            </w:r>
            <w:proofErr w:type="spellEnd"/>
            <w:r w:rsidRPr="00E91E4D">
              <w:rPr>
                <w:rFonts w:cs="Arial"/>
                <w:szCs w:val="20"/>
              </w:rPr>
              <w:t xml:space="preserve"> architekt</w:t>
            </w:r>
            <w:r w:rsidR="00174E40" w:rsidRPr="008F72D2"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D6BE" w14:textId="68A17DE2" w:rsidR="00174E40" w:rsidRPr="00DD60F7" w:rsidRDefault="00C63FF1" w:rsidP="0034065C">
            <w:pPr>
              <w:spacing w:before="120"/>
              <w:jc w:val="center"/>
              <w:rPr>
                <w:rFonts w:cs="Arial"/>
                <w:szCs w:val="20"/>
              </w:rPr>
            </w:pPr>
            <w:r w:rsidRPr="00DD60F7">
              <w:rPr>
                <w:rFonts w:cs="Arial"/>
                <w:szCs w:val="20"/>
              </w:rPr>
              <w:t>100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FFD76" w14:textId="45C7AD02" w:rsidR="00174E40" w:rsidRPr="000741CF" w:rsidRDefault="00174E40" w:rsidP="006C4B8A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 w:rsidR="006B1FCC"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B4798" w14:textId="2C4C157C" w:rsidR="00174E40" w:rsidRPr="000741CF" w:rsidRDefault="00174E40" w:rsidP="006C4B8A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 w:rsidR="006B1FCC"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6871C" w14:textId="3B5129FC" w:rsidR="00174E40" w:rsidRPr="000741CF" w:rsidRDefault="00174E40" w:rsidP="006C4B8A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 w:rsidR="006B1FCC"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7C605" w14:textId="165D4F89" w:rsidR="00174E40" w:rsidRPr="000741CF" w:rsidRDefault="00174E40" w:rsidP="006C4B8A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 w:rsidR="006B1FCC"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</w:tr>
      <w:tr w:rsidR="00174E40" w:rsidRPr="000741CF" w14:paraId="7A25BA8B" w14:textId="64749A3C" w:rsidTr="006C4B8A">
        <w:trPr>
          <w:trHeight w:val="559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E150E" w14:textId="2AB90F0D" w:rsidR="00174E40" w:rsidRPr="000741CF" w:rsidRDefault="00174E40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A8251" w14:textId="7C1AA955" w:rsidR="00174E40" w:rsidRPr="000741CF" w:rsidRDefault="00FD2A16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E91E4D">
              <w:rPr>
                <w:rFonts w:cs="Arial"/>
                <w:szCs w:val="20"/>
              </w:rPr>
              <w:t>Business architekt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57B72" w14:textId="166722E4" w:rsidR="00174E40" w:rsidRPr="00DD60F7" w:rsidRDefault="00C63FF1" w:rsidP="0034065C">
            <w:pPr>
              <w:spacing w:before="120"/>
              <w:jc w:val="center"/>
              <w:rPr>
                <w:rFonts w:cs="Arial"/>
                <w:szCs w:val="20"/>
              </w:rPr>
            </w:pPr>
            <w:r w:rsidRPr="00DD60F7">
              <w:rPr>
                <w:rFonts w:cs="Arial"/>
                <w:szCs w:val="20"/>
              </w:rPr>
              <w:t>100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63B28" w14:textId="4835FBEC" w:rsidR="00174E40" w:rsidRPr="000741CF" w:rsidRDefault="00174E40" w:rsidP="006C4B8A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 w:rsidR="006B1FCC"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876A6" w14:textId="743FF58E" w:rsidR="00174E40" w:rsidRPr="000741CF" w:rsidRDefault="00174E40" w:rsidP="006C4B8A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 w:rsidR="006B1FCC"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CA795" w14:textId="565DFDD6" w:rsidR="00174E40" w:rsidRPr="000741CF" w:rsidRDefault="00174E40" w:rsidP="006C4B8A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 w:rsidR="006B1FCC"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DE9A1" w14:textId="1C780377" w:rsidR="00174E40" w:rsidRPr="000741CF" w:rsidRDefault="00174E40" w:rsidP="006C4B8A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 w:rsidR="006B1FCC"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</w:tr>
      <w:tr w:rsidR="00C63FF1" w:rsidRPr="000741CF" w14:paraId="44C68309" w14:textId="1008ACAB" w:rsidTr="006C4B8A">
        <w:trPr>
          <w:trHeight w:val="559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5C94B" w14:textId="7AEE6E3A" w:rsidR="00C63FF1" w:rsidRPr="000741CF" w:rsidRDefault="00C63FF1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7F8F2" w14:textId="50C50657" w:rsidR="00C63FF1" w:rsidRPr="000741CF" w:rsidRDefault="00C63FF1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E91E4D">
              <w:rPr>
                <w:rFonts w:cs="Arial"/>
                <w:szCs w:val="20"/>
              </w:rPr>
              <w:t>Architekt IT infrastruktury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D1AA5" w14:textId="63A140BA" w:rsidR="00C63FF1" w:rsidRPr="00DD60F7" w:rsidRDefault="00C63FF1" w:rsidP="0034065C">
            <w:pPr>
              <w:spacing w:before="120"/>
              <w:jc w:val="center"/>
              <w:rPr>
                <w:rFonts w:cs="Arial"/>
                <w:szCs w:val="20"/>
              </w:rPr>
            </w:pPr>
            <w:r w:rsidRPr="00DD60F7">
              <w:rPr>
                <w:rFonts w:cs="Arial"/>
                <w:szCs w:val="20"/>
              </w:rPr>
              <w:t>100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62652" w14:textId="330E0451" w:rsidR="00C63FF1" w:rsidRPr="000741CF" w:rsidRDefault="00C63FF1" w:rsidP="006C4B8A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8F06E" w14:textId="13D64D91" w:rsidR="00C63FF1" w:rsidRPr="000741CF" w:rsidRDefault="00C63FF1" w:rsidP="006C4B8A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C813B" w14:textId="52CCF4C4" w:rsidR="00C63FF1" w:rsidRPr="000741CF" w:rsidRDefault="00C63FF1" w:rsidP="006C4B8A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4D42B" w14:textId="1EEA69A6" w:rsidR="00C63FF1" w:rsidRPr="000741CF" w:rsidRDefault="00C63FF1" w:rsidP="006C4B8A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</w:tr>
      <w:tr w:rsidR="00C63FF1" w:rsidRPr="000741CF" w14:paraId="2378AC19" w14:textId="7ADC4A5D" w:rsidTr="006C4B8A">
        <w:trPr>
          <w:trHeight w:val="559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D57DB" w14:textId="483BBF17" w:rsidR="00C63FF1" w:rsidRPr="000741CF" w:rsidRDefault="00C63FF1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02D73" w14:textId="42F6367B" w:rsidR="00C63FF1" w:rsidRPr="000741CF" w:rsidRDefault="00C63FF1" w:rsidP="00642E8D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E91E4D">
              <w:rPr>
                <w:rFonts w:cs="Arial"/>
                <w:szCs w:val="20"/>
              </w:rPr>
              <w:t>Architekt kybernetické bezpečnosti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FA4A5" w14:textId="3C3D0FBD" w:rsidR="00C63FF1" w:rsidRPr="00DD60F7" w:rsidRDefault="00C63FF1" w:rsidP="0034065C">
            <w:pPr>
              <w:spacing w:before="120"/>
              <w:jc w:val="center"/>
              <w:rPr>
                <w:rFonts w:cs="Arial"/>
                <w:szCs w:val="20"/>
              </w:rPr>
            </w:pPr>
            <w:r w:rsidRPr="00DD60F7">
              <w:rPr>
                <w:rFonts w:cs="Arial"/>
                <w:szCs w:val="20"/>
              </w:rPr>
              <w:t>100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C53CA" w14:textId="3D30E8E8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7635F" w14:textId="4D2F3189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BF812" w14:textId="6A2CF09E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DBC55" w14:textId="02D3F7AD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</w:tr>
      <w:tr w:rsidR="00C63FF1" w:rsidRPr="000741CF" w14:paraId="7D141318" w14:textId="3FCEEE1B" w:rsidTr="006C4B8A">
        <w:trPr>
          <w:trHeight w:val="559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5157" w14:textId="456DFD75" w:rsidR="00C63FF1" w:rsidRPr="000741CF" w:rsidRDefault="00C63FF1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258D6" w14:textId="4FE161CD" w:rsidR="00C63FF1" w:rsidRPr="000741CF" w:rsidRDefault="00C63FF1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E91E4D">
              <w:rPr>
                <w:rFonts w:cs="Arial"/>
                <w:szCs w:val="20"/>
              </w:rPr>
              <w:t>Analytik legislativních dopadů na funkci systému</w:t>
            </w:r>
            <w:r w:rsidRPr="008F72D2"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709E8" w14:textId="0D91A7BF" w:rsidR="00C63FF1" w:rsidRPr="00DD60F7" w:rsidRDefault="00C63FF1" w:rsidP="0034065C">
            <w:pPr>
              <w:spacing w:before="120"/>
              <w:jc w:val="center"/>
              <w:rPr>
                <w:rFonts w:cs="Arial"/>
                <w:szCs w:val="20"/>
              </w:rPr>
            </w:pPr>
            <w:r w:rsidRPr="00DD60F7">
              <w:rPr>
                <w:rFonts w:cs="Arial"/>
                <w:szCs w:val="20"/>
              </w:rPr>
              <w:t>100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6E89A" w14:textId="2FD4F16B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63424" w14:textId="4F59616C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AF489" w14:textId="6B82C6AB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6AF0" w14:textId="61FF4BDE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</w:tr>
      <w:tr w:rsidR="00C63FF1" w:rsidRPr="000741CF" w14:paraId="5799B3D6" w14:textId="65C02698" w:rsidTr="006C4B8A">
        <w:trPr>
          <w:trHeight w:val="559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444B6" w14:textId="242792B9" w:rsidR="00C63FF1" w:rsidRDefault="00C63FF1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CCF88" w14:textId="57F885E9" w:rsidR="00C63FF1" w:rsidRPr="000741CF" w:rsidRDefault="00C63FF1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E91E4D">
              <w:rPr>
                <w:rFonts w:cs="Arial"/>
                <w:szCs w:val="20"/>
              </w:rPr>
              <w:t>Specialista pro systém řízení ICT služeb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92A1D" w14:textId="56390B3D" w:rsidR="00C63FF1" w:rsidRPr="00DD60F7" w:rsidRDefault="00C63FF1" w:rsidP="0034065C">
            <w:pPr>
              <w:spacing w:before="120"/>
              <w:jc w:val="center"/>
              <w:rPr>
                <w:rFonts w:cs="Arial"/>
                <w:szCs w:val="20"/>
              </w:rPr>
            </w:pPr>
            <w:r w:rsidRPr="00DD60F7">
              <w:rPr>
                <w:rFonts w:cs="Arial"/>
                <w:szCs w:val="20"/>
              </w:rPr>
              <w:t>100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2974E" w14:textId="37D14BCB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371C4" w14:textId="32002959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02B4C" w14:textId="4BE8A401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571E9" w14:textId="13C99DB8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</w:tr>
      <w:tr w:rsidR="00C63FF1" w:rsidRPr="000741CF" w14:paraId="0948B8DD" w14:textId="5B3FAAAB" w:rsidTr="006C4B8A">
        <w:trPr>
          <w:trHeight w:val="559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3FF8B" w14:textId="1D347DF4" w:rsidR="00C63FF1" w:rsidRDefault="00C63FF1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8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F43EC" w14:textId="1D13C147" w:rsidR="00C63FF1" w:rsidRPr="000741CF" w:rsidRDefault="00C63FF1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E91E4D">
              <w:rPr>
                <w:rFonts w:cs="Arial"/>
                <w:szCs w:val="20"/>
              </w:rPr>
              <w:t>Projektový manažer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0AB5F" w14:textId="65710B75" w:rsidR="00C63FF1" w:rsidRPr="00DD60F7" w:rsidRDefault="00C63FF1" w:rsidP="0034065C">
            <w:pPr>
              <w:spacing w:before="120"/>
              <w:jc w:val="center"/>
              <w:rPr>
                <w:rFonts w:cs="Arial"/>
                <w:szCs w:val="20"/>
              </w:rPr>
            </w:pPr>
            <w:r w:rsidRPr="00DD60F7">
              <w:rPr>
                <w:rFonts w:cs="Arial"/>
                <w:szCs w:val="20"/>
              </w:rPr>
              <w:t>100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D9910" w14:textId="7BEBA513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5DCF8" w14:textId="27A5192A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AEDFC" w14:textId="705FA7DE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356B6" w14:textId="4A6DFC0B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</w:tr>
      <w:tr w:rsidR="00C63FF1" w:rsidRPr="000741CF" w14:paraId="6C861420" w14:textId="2DA24FDF" w:rsidTr="006C4B8A">
        <w:trPr>
          <w:trHeight w:val="559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90D03" w14:textId="01D0BCB5" w:rsidR="00C63FF1" w:rsidRDefault="00C63FF1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4FAFD" w14:textId="17124A95" w:rsidR="00C63FF1" w:rsidRPr="000741CF" w:rsidRDefault="00C63FF1" w:rsidP="0082168E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E91E4D">
              <w:rPr>
                <w:rFonts w:cs="Arial"/>
                <w:szCs w:val="20"/>
              </w:rPr>
              <w:t>Manažer kvality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861C9" w14:textId="3CD181B6" w:rsidR="00C63FF1" w:rsidRPr="00DD60F7" w:rsidRDefault="00C63FF1" w:rsidP="0034065C">
            <w:pPr>
              <w:spacing w:before="120"/>
              <w:jc w:val="center"/>
              <w:rPr>
                <w:rFonts w:cs="Arial"/>
                <w:szCs w:val="20"/>
              </w:rPr>
            </w:pPr>
            <w:r w:rsidRPr="00DD60F7">
              <w:rPr>
                <w:rFonts w:cs="Arial"/>
                <w:szCs w:val="20"/>
              </w:rPr>
              <w:t>100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DA004" w14:textId="3FA8EBC8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086B5" w14:textId="5C135A22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C8BA5" w14:textId="57CF1EF3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EE9FD" w14:textId="0C826828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</w:tr>
      <w:tr w:rsidR="00C63FF1" w:rsidRPr="000741CF" w14:paraId="082A490A" w14:textId="70C36FCA" w:rsidTr="006C4B8A">
        <w:trPr>
          <w:trHeight w:val="559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730C4" w14:textId="3FE40EAC" w:rsidR="00C63FF1" w:rsidRDefault="00C63FF1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lastRenderedPageBreak/>
              <w:t>10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66FCC" w14:textId="05AC7417" w:rsidR="00C63FF1" w:rsidRPr="000741CF" w:rsidRDefault="00C63FF1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E91E4D">
              <w:rPr>
                <w:rFonts w:cs="Arial"/>
                <w:szCs w:val="20"/>
              </w:rPr>
              <w:t>Manažer kybernetické bezpečnosti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E8730" w14:textId="7437056D" w:rsidR="00C63FF1" w:rsidRPr="00DD60F7" w:rsidRDefault="00C63FF1" w:rsidP="0034065C">
            <w:pPr>
              <w:spacing w:before="120"/>
              <w:jc w:val="center"/>
              <w:rPr>
                <w:rFonts w:cs="Arial"/>
                <w:szCs w:val="20"/>
              </w:rPr>
            </w:pPr>
            <w:r w:rsidRPr="00DD60F7">
              <w:rPr>
                <w:rFonts w:cs="Arial"/>
                <w:szCs w:val="20"/>
              </w:rPr>
              <w:t>100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BBF7A" w14:textId="670540B1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D6C82" w14:textId="5701CB18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8921D" w14:textId="79186F13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49345" w14:textId="3958D77D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</w:tr>
      <w:tr w:rsidR="00C63FF1" w:rsidRPr="000741CF" w14:paraId="354F9BD8" w14:textId="08B26D5A" w:rsidTr="006C4B8A">
        <w:trPr>
          <w:trHeight w:val="559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3C7B9" w14:textId="2B13A8B1" w:rsidR="00C63FF1" w:rsidRDefault="00C63FF1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1E949" w14:textId="2145809A" w:rsidR="00C63FF1" w:rsidRPr="000741CF" w:rsidRDefault="00C63FF1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E91E4D">
              <w:rPr>
                <w:rFonts w:cs="Arial"/>
                <w:szCs w:val="20"/>
              </w:rPr>
              <w:t>Manažer provozu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67588" w14:textId="7DD82A05" w:rsidR="00C63FF1" w:rsidRPr="00DD60F7" w:rsidRDefault="00C63FF1" w:rsidP="0034065C">
            <w:pPr>
              <w:spacing w:before="120"/>
              <w:jc w:val="center"/>
              <w:rPr>
                <w:rFonts w:cs="Arial"/>
                <w:szCs w:val="20"/>
              </w:rPr>
            </w:pPr>
            <w:r w:rsidRPr="00DD60F7">
              <w:rPr>
                <w:rFonts w:cs="Arial"/>
                <w:szCs w:val="20"/>
              </w:rPr>
              <w:t>100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F70A1" w14:textId="29019D44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0CBE6" w14:textId="5F69A3DF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AF040" w14:textId="5FD1AF8B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9BA69" w14:textId="13AB7323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</w:tr>
      <w:tr w:rsidR="00C63FF1" w:rsidRPr="000741CF" w14:paraId="0067FE51" w14:textId="36112822" w:rsidTr="006C4B8A">
        <w:trPr>
          <w:trHeight w:val="559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FBC76" w14:textId="2C3B4E5E" w:rsidR="00C63FF1" w:rsidRDefault="00C63FF1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DD516" w14:textId="6B359F22" w:rsidR="00C63FF1" w:rsidRPr="000741CF" w:rsidRDefault="00C63FF1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E91E4D">
              <w:rPr>
                <w:rFonts w:cs="Arial"/>
                <w:szCs w:val="20"/>
              </w:rPr>
              <w:t>Administrátor a dokumentarista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3DF7C" w14:textId="68D0F2BB" w:rsidR="00C63FF1" w:rsidRPr="00DD60F7" w:rsidRDefault="00C63FF1" w:rsidP="0034065C">
            <w:pPr>
              <w:spacing w:before="120"/>
              <w:jc w:val="center"/>
              <w:rPr>
                <w:rFonts w:cs="Arial"/>
                <w:szCs w:val="20"/>
              </w:rPr>
            </w:pPr>
            <w:r w:rsidRPr="00DD60F7">
              <w:rPr>
                <w:rFonts w:cs="Arial"/>
                <w:szCs w:val="20"/>
              </w:rPr>
              <w:t>100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454C7" w14:textId="6F764289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54171" w14:textId="7FC1CD6D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C5C27" w14:textId="25E0410D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7FF6" w14:textId="6C5C3C2F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</w:tr>
      <w:tr w:rsidR="00C63FF1" w:rsidRPr="000741CF" w14:paraId="43D66BC5" w14:textId="1162D185" w:rsidTr="006C4B8A">
        <w:trPr>
          <w:trHeight w:val="559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C3C0A" w14:textId="7A3A2B3C" w:rsidR="00C63FF1" w:rsidRDefault="00C63FF1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80DF2" w14:textId="55C2BC1E" w:rsidR="00C63FF1" w:rsidRPr="000741CF" w:rsidRDefault="00C63FF1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E91E4D">
              <w:rPr>
                <w:rFonts w:cs="Arial"/>
                <w:szCs w:val="20"/>
              </w:rPr>
              <w:t xml:space="preserve">Síťový specialista na datová </w:t>
            </w:r>
            <w:ins w:id="5" w:author="Najmanová Alena Ing. (MPSV)" w:date="2017-01-09T16:51:00Z">
              <w:r w:rsidR="00DD1722">
                <w:rPr>
                  <w:rFonts w:cs="Arial"/>
                  <w:szCs w:val="20"/>
                </w:rPr>
                <w:t xml:space="preserve">a dohledová </w:t>
              </w:r>
            </w:ins>
            <w:r w:rsidRPr="00E91E4D">
              <w:rPr>
                <w:rFonts w:cs="Arial"/>
                <w:szCs w:val="20"/>
              </w:rPr>
              <w:t>centra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2AA3" w14:textId="62F6CFCF" w:rsidR="00C63FF1" w:rsidRPr="00DD60F7" w:rsidRDefault="00C63FF1" w:rsidP="0034065C">
            <w:pPr>
              <w:spacing w:before="120"/>
              <w:jc w:val="center"/>
              <w:rPr>
                <w:rFonts w:cs="Arial"/>
                <w:szCs w:val="20"/>
              </w:rPr>
            </w:pPr>
            <w:r w:rsidRPr="00DD60F7">
              <w:rPr>
                <w:rFonts w:cs="Arial"/>
                <w:szCs w:val="20"/>
              </w:rPr>
              <w:t>100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BCD3D" w14:textId="578E2072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D6C35" w14:textId="71BEACC2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D1F4C" w14:textId="1E038687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C83EE" w14:textId="7E318B14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</w:tr>
      <w:tr w:rsidR="00C63FF1" w:rsidRPr="000741CF" w14:paraId="4F26D1B6" w14:textId="562E062B" w:rsidTr="006C4B8A">
        <w:trPr>
          <w:trHeight w:val="559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5B8B7" w14:textId="24999AC1" w:rsidR="00C63FF1" w:rsidRDefault="00C63FF1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2EF4" w14:textId="77EE6CA2" w:rsidR="00C63FF1" w:rsidRPr="000741CF" w:rsidRDefault="00C63FF1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E91E4D">
              <w:rPr>
                <w:rFonts w:cs="Arial"/>
                <w:szCs w:val="20"/>
              </w:rPr>
              <w:t>Síťový specialista na infrastrukturu</w:t>
            </w:r>
            <w:r w:rsidRPr="008F72D2"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CAFA9" w14:textId="318F1DE1" w:rsidR="00C63FF1" w:rsidRPr="00DD60F7" w:rsidRDefault="00C63FF1" w:rsidP="0034065C">
            <w:pPr>
              <w:spacing w:before="120"/>
              <w:jc w:val="center"/>
              <w:rPr>
                <w:rFonts w:cs="Arial"/>
                <w:szCs w:val="20"/>
              </w:rPr>
            </w:pPr>
            <w:r w:rsidRPr="00DD60F7">
              <w:rPr>
                <w:rFonts w:cs="Arial"/>
                <w:szCs w:val="20"/>
              </w:rPr>
              <w:t>100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224C0" w14:textId="2EA9639E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8B8FB" w14:textId="716C5C7A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D7037" w14:textId="4973C9C7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F8F1D" w14:textId="6DEF50F1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</w:tr>
      <w:tr w:rsidR="00C63FF1" w:rsidRPr="000741CF" w14:paraId="2627E78D" w14:textId="77777777" w:rsidTr="006C4B8A">
        <w:trPr>
          <w:trHeight w:val="559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A7B89" w14:textId="4FB6EB3A" w:rsidR="00C63FF1" w:rsidRDefault="00C63FF1" w:rsidP="00BB3821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21FF9" w14:textId="5363AD19" w:rsidR="00C63FF1" w:rsidRDefault="00C63FF1" w:rsidP="00BB3821">
            <w:pPr>
              <w:spacing w:before="120"/>
              <w:jc w:val="left"/>
              <w:rPr>
                <w:rFonts w:cs="Arial"/>
                <w:szCs w:val="20"/>
              </w:rPr>
            </w:pPr>
            <w:r w:rsidRPr="00E91E4D">
              <w:rPr>
                <w:rFonts w:cs="Arial"/>
                <w:szCs w:val="20"/>
              </w:rPr>
              <w:t>Specialista DB</w:t>
            </w:r>
            <w:ins w:id="6" w:author="Najmanová Alena Ing. (MPSV)" w:date="2017-01-09T16:51:00Z">
              <w:r w:rsidR="002A27AF">
                <w:rPr>
                  <w:rFonts w:cs="Arial"/>
                  <w:szCs w:val="20"/>
                </w:rPr>
                <w:t xml:space="preserve"> Microsoft</w:t>
              </w:r>
            </w:ins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47D4" w14:textId="032B8B89" w:rsidR="00C63FF1" w:rsidRPr="00DD60F7" w:rsidRDefault="00C63FF1" w:rsidP="00BB3821">
            <w:pPr>
              <w:spacing w:before="120"/>
              <w:jc w:val="center"/>
              <w:rPr>
                <w:rFonts w:cs="Arial"/>
                <w:szCs w:val="20"/>
              </w:rPr>
            </w:pPr>
            <w:del w:id="7" w:author="Najmanová Alena Ing. (MPSV)" w:date="2017-01-09T16:51:00Z">
              <w:r w:rsidRPr="00DD60F7">
                <w:rPr>
                  <w:rFonts w:cs="Arial"/>
                  <w:szCs w:val="20"/>
                </w:rPr>
                <w:delText>100</w:delText>
              </w:r>
            </w:del>
            <w:ins w:id="8" w:author="Najmanová Alena Ing. (MPSV)" w:date="2017-01-09T16:51:00Z">
              <w:r w:rsidR="002A27AF">
                <w:rPr>
                  <w:rFonts w:cs="Arial"/>
                  <w:szCs w:val="20"/>
                </w:rPr>
                <w:t>50</w:t>
              </w:r>
            </w:ins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D8EF2" w14:textId="144E3FA8" w:rsidR="00C63FF1" w:rsidRPr="0051413A" w:rsidRDefault="00C63FF1" w:rsidP="006C4B8A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F37C66">
              <w:rPr>
                <w:rFonts w:cs="Arial"/>
                <w:szCs w:val="20"/>
                <w:highlight w:val="yellow"/>
              </w:rPr>
              <w:t>[DOPLNÍ DODAVATEL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1A85E" w14:textId="18ECD0FF" w:rsidR="00C63FF1" w:rsidRPr="0051413A" w:rsidRDefault="00C63FF1" w:rsidP="006C4B8A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F37C66">
              <w:rPr>
                <w:rFonts w:cs="Arial"/>
                <w:szCs w:val="20"/>
                <w:highlight w:val="yellow"/>
              </w:rPr>
              <w:t>[DOPLNÍ DODAVATEL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4D872" w14:textId="501A8C9E" w:rsidR="00C63FF1" w:rsidRPr="0051413A" w:rsidRDefault="00C63FF1" w:rsidP="006C4B8A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F37C66">
              <w:rPr>
                <w:rFonts w:cs="Arial"/>
                <w:szCs w:val="20"/>
                <w:highlight w:val="yellow"/>
              </w:rPr>
              <w:t>[DOPLNÍ DODAVATEL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04D07" w14:textId="2EECDBBF" w:rsidR="00C63FF1" w:rsidRPr="0051413A" w:rsidRDefault="00C63FF1" w:rsidP="006C4B8A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F37C66">
              <w:rPr>
                <w:rFonts w:cs="Arial"/>
                <w:szCs w:val="20"/>
                <w:highlight w:val="yellow"/>
              </w:rPr>
              <w:t>[DOPLNÍ DODAVATEL</w:t>
            </w:r>
          </w:p>
        </w:tc>
      </w:tr>
      <w:tr w:rsidR="002A27AF" w:rsidRPr="000741CF" w14:paraId="6594B5A2" w14:textId="77777777" w:rsidTr="006C4B8A">
        <w:trPr>
          <w:trHeight w:val="559"/>
          <w:ins w:id="9" w:author="Najmanová Alena Ing. (MPSV)" w:date="2017-01-09T16:51:00Z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5563A" w14:textId="01F5E2EC" w:rsidR="002A27AF" w:rsidRDefault="002A27AF" w:rsidP="002A27AF">
            <w:pPr>
              <w:spacing w:before="120"/>
              <w:jc w:val="left"/>
              <w:rPr>
                <w:ins w:id="10" w:author="Najmanová Alena Ing. (MPSV)" w:date="2017-01-09T16:51:00Z"/>
                <w:rFonts w:cs="Arial"/>
                <w:b/>
                <w:szCs w:val="20"/>
              </w:rPr>
            </w:pPr>
            <w:ins w:id="11" w:author="Najmanová Alena Ing. (MPSV)" w:date="2017-01-09T16:51:00Z">
              <w:r>
                <w:rPr>
                  <w:rFonts w:cs="Arial"/>
                  <w:b/>
                  <w:szCs w:val="20"/>
                </w:rPr>
                <w:t>16</w:t>
              </w:r>
            </w:ins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9AE17" w14:textId="6E1215E3" w:rsidR="002A27AF" w:rsidRPr="00E91E4D" w:rsidRDefault="002A27AF" w:rsidP="002A27AF">
            <w:pPr>
              <w:spacing w:before="120"/>
              <w:jc w:val="left"/>
              <w:rPr>
                <w:ins w:id="12" w:author="Najmanová Alena Ing. (MPSV)" w:date="2017-01-09T16:51:00Z"/>
                <w:rFonts w:cs="Arial"/>
                <w:szCs w:val="20"/>
              </w:rPr>
            </w:pPr>
            <w:ins w:id="13" w:author="Najmanová Alena Ing. (MPSV)" w:date="2017-01-09T16:51:00Z">
              <w:r w:rsidRPr="00E91E4D">
                <w:rPr>
                  <w:rFonts w:cs="Arial"/>
                  <w:szCs w:val="20"/>
                </w:rPr>
                <w:t>Specialista DB</w:t>
              </w:r>
              <w:r>
                <w:rPr>
                  <w:rFonts w:cs="Arial"/>
                  <w:szCs w:val="20"/>
                </w:rPr>
                <w:t xml:space="preserve"> </w:t>
              </w:r>
              <w:proofErr w:type="spellStart"/>
              <w:r>
                <w:rPr>
                  <w:rFonts w:cs="Arial"/>
                  <w:szCs w:val="20"/>
                </w:rPr>
                <w:t>Oracle</w:t>
              </w:r>
              <w:proofErr w:type="spellEnd"/>
            </w:ins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8529F" w14:textId="1722B0D2" w:rsidR="002A27AF" w:rsidRPr="00DD60F7" w:rsidRDefault="002A27AF" w:rsidP="002A27AF">
            <w:pPr>
              <w:spacing w:before="120"/>
              <w:jc w:val="center"/>
              <w:rPr>
                <w:ins w:id="14" w:author="Najmanová Alena Ing. (MPSV)" w:date="2017-01-09T16:51:00Z"/>
                <w:rFonts w:cs="Arial"/>
                <w:szCs w:val="20"/>
              </w:rPr>
            </w:pPr>
            <w:ins w:id="15" w:author="Najmanová Alena Ing. (MPSV)" w:date="2017-01-09T16:51:00Z">
              <w:r>
                <w:rPr>
                  <w:rFonts w:cs="Arial"/>
                  <w:szCs w:val="20"/>
                </w:rPr>
                <w:t>50</w:t>
              </w:r>
            </w:ins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63BF6" w14:textId="17CA4CA5" w:rsidR="002A27AF" w:rsidRPr="00F37C66" w:rsidRDefault="002A27AF" w:rsidP="002A27AF">
            <w:pPr>
              <w:spacing w:before="120"/>
              <w:jc w:val="center"/>
              <w:rPr>
                <w:ins w:id="16" w:author="Najmanová Alena Ing. (MPSV)" w:date="2017-01-09T16:51:00Z"/>
                <w:rFonts w:cs="Arial"/>
                <w:szCs w:val="20"/>
                <w:highlight w:val="yellow"/>
              </w:rPr>
            </w:pPr>
            <w:ins w:id="17" w:author="Najmanová Alena Ing. (MPSV)" w:date="2017-01-09T16:51:00Z">
              <w:r w:rsidRPr="00F37C66">
                <w:rPr>
                  <w:rFonts w:cs="Arial"/>
                  <w:szCs w:val="20"/>
                  <w:highlight w:val="yellow"/>
                </w:rPr>
                <w:t>[DOPLNÍ DODAVATEL</w:t>
              </w:r>
            </w:ins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70790" w14:textId="46EB163B" w:rsidR="002A27AF" w:rsidRPr="00F37C66" w:rsidRDefault="002A27AF" w:rsidP="002A27AF">
            <w:pPr>
              <w:spacing w:before="120"/>
              <w:jc w:val="center"/>
              <w:rPr>
                <w:ins w:id="18" w:author="Najmanová Alena Ing. (MPSV)" w:date="2017-01-09T16:51:00Z"/>
                <w:rFonts w:cs="Arial"/>
                <w:szCs w:val="20"/>
                <w:highlight w:val="yellow"/>
              </w:rPr>
            </w:pPr>
            <w:ins w:id="19" w:author="Najmanová Alena Ing. (MPSV)" w:date="2017-01-09T16:51:00Z">
              <w:r w:rsidRPr="00F37C66">
                <w:rPr>
                  <w:rFonts w:cs="Arial"/>
                  <w:szCs w:val="20"/>
                  <w:highlight w:val="yellow"/>
                </w:rPr>
                <w:t>[DOPLNÍ DODAVATEL</w:t>
              </w:r>
            </w:ins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9F151" w14:textId="43C0A96E" w:rsidR="002A27AF" w:rsidRPr="00F37C66" w:rsidRDefault="002A27AF" w:rsidP="002A27AF">
            <w:pPr>
              <w:spacing w:before="120"/>
              <w:jc w:val="center"/>
              <w:rPr>
                <w:ins w:id="20" w:author="Najmanová Alena Ing. (MPSV)" w:date="2017-01-09T16:51:00Z"/>
                <w:rFonts w:cs="Arial"/>
                <w:szCs w:val="20"/>
                <w:highlight w:val="yellow"/>
              </w:rPr>
            </w:pPr>
            <w:ins w:id="21" w:author="Najmanová Alena Ing. (MPSV)" w:date="2017-01-09T16:51:00Z">
              <w:r w:rsidRPr="00F37C66">
                <w:rPr>
                  <w:rFonts w:cs="Arial"/>
                  <w:szCs w:val="20"/>
                  <w:highlight w:val="yellow"/>
                </w:rPr>
                <w:t>[DOPLNÍ DODAVATEL</w:t>
              </w:r>
            </w:ins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BA563" w14:textId="3CBCF351" w:rsidR="002A27AF" w:rsidRPr="00F37C66" w:rsidRDefault="002A27AF" w:rsidP="002A27AF">
            <w:pPr>
              <w:spacing w:before="120"/>
              <w:jc w:val="center"/>
              <w:rPr>
                <w:ins w:id="22" w:author="Najmanová Alena Ing. (MPSV)" w:date="2017-01-09T16:51:00Z"/>
                <w:rFonts w:cs="Arial"/>
                <w:szCs w:val="20"/>
                <w:highlight w:val="yellow"/>
              </w:rPr>
            </w:pPr>
            <w:ins w:id="23" w:author="Najmanová Alena Ing. (MPSV)" w:date="2017-01-09T16:51:00Z">
              <w:r w:rsidRPr="00F37C66">
                <w:rPr>
                  <w:rFonts w:cs="Arial"/>
                  <w:szCs w:val="20"/>
                  <w:highlight w:val="yellow"/>
                </w:rPr>
                <w:t>[DOPLNÍ DODAVATEL</w:t>
              </w:r>
            </w:ins>
          </w:p>
        </w:tc>
      </w:tr>
      <w:tr w:rsidR="002A27AF" w:rsidRPr="000741CF" w14:paraId="5DC4D8BC" w14:textId="70123029" w:rsidTr="006C4B8A">
        <w:trPr>
          <w:trHeight w:val="559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72004" w14:textId="3894B527" w:rsidR="002A27AF" w:rsidRDefault="00C63FF1" w:rsidP="002A27AF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del w:id="24" w:author="Najmanová Alena Ing. (MPSV)" w:date="2017-01-09T16:51:00Z">
              <w:r>
                <w:rPr>
                  <w:rFonts w:cs="Arial"/>
                  <w:b/>
                  <w:szCs w:val="20"/>
                </w:rPr>
                <w:delText>16</w:delText>
              </w:r>
            </w:del>
            <w:ins w:id="25" w:author="Najmanová Alena Ing. (MPSV)" w:date="2017-01-09T16:51:00Z">
              <w:r w:rsidR="002A27AF">
                <w:rPr>
                  <w:rFonts w:cs="Arial"/>
                  <w:b/>
                  <w:szCs w:val="20"/>
                </w:rPr>
                <w:t>17</w:t>
              </w:r>
            </w:ins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3F35F" w14:textId="7092EC95" w:rsidR="002A27AF" w:rsidRPr="000741CF" w:rsidRDefault="002A27AF" w:rsidP="002A27AF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8F72D2">
              <w:rPr>
                <w:rFonts w:cs="Arial"/>
                <w:szCs w:val="22"/>
              </w:rPr>
              <w:t>Specialista MS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35A97" w14:textId="353C6E2C" w:rsidR="002A27AF" w:rsidRPr="00DD60F7" w:rsidRDefault="002A27AF" w:rsidP="002A27AF">
            <w:pPr>
              <w:spacing w:before="120"/>
              <w:jc w:val="center"/>
              <w:rPr>
                <w:rFonts w:cs="Arial"/>
                <w:szCs w:val="20"/>
              </w:rPr>
            </w:pPr>
            <w:r w:rsidRPr="00DD60F7">
              <w:rPr>
                <w:rFonts w:cs="Arial"/>
                <w:szCs w:val="20"/>
              </w:rPr>
              <w:t>100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C6D02" w14:textId="74EEDABD" w:rsidR="002A27AF" w:rsidRPr="000741CF" w:rsidRDefault="002A27AF" w:rsidP="002A27AF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EDC57" w14:textId="6459EC2D" w:rsidR="002A27AF" w:rsidRPr="000741CF" w:rsidRDefault="002A27AF" w:rsidP="002A27AF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7BDAF" w14:textId="1DE00CDC" w:rsidR="002A27AF" w:rsidRPr="000741CF" w:rsidRDefault="002A27AF" w:rsidP="002A27AF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E92EE" w14:textId="14E5F9B4" w:rsidR="002A27AF" w:rsidRPr="000741CF" w:rsidRDefault="002A27AF" w:rsidP="002A27AF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</w:tr>
      <w:tr w:rsidR="002A27AF" w:rsidRPr="000741CF" w14:paraId="04AE0CA4" w14:textId="03E755A8" w:rsidTr="006C4B8A">
        <w:trPr>
          <w:trHeight w:val="559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5575E" w14:textId="3BF65D5B" w:rsidR="002A27AF" w:rsidRDefault="00C63FF1" w:rsidP="002A27AF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del w:id="26" w:author="Najmanová Alena Ing. (MPSV)" w:date="2017-01-09T16:51:00Z">
              <w:r>
                <w:rPr>
                  <w:rFonts w:cs="Arial"/>
                  <w:b/>
                  <w:szCs w:val="20"/>
                </w:rPr>
                <w:delText>17</w:delText>
              </w:r>
            </w:del>
            <w:ins w:id="27" w:author="Najmanová Alena Ing. (MPSV)" w:date="2017-01-09T16:51:00Z">
              <w:r w:rsidR="002A27AF">
                <w:rPr>
                  <w:rFonts w:cs="Arial"/>
                  <w:b/>
                  <w:szCs w:val="20"/>
                </w:rPr>
                <w:t>18</w:t>
              </w:r>
            </w:ins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59434" w14:textId="4F8B12BA" w:rsidR="002A27AF" w:rsidRPr="000741CF" w:rsidRDefault="002A27AF" w:rsidP="002A27AF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8F72D2">
              <w:rPr>
                <w:rFonts w:cs="Arial"/>
                <w:szCs w:val="22"/>
              </w:rPr>
              <w:t xml:space="preserve">Specialista SAP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7EB56" w14:textId="6A5B5577" w:rsidR="002A27AF" w:rsidRPr="00DD60F7" w:rsidRDefault="002A27AF" w:rsidP="002A27AF">
            <w:pPr>
              <w:spacing w:before="120"/>
              <w:jc w:val="center"/>
              <w:rPr>
                <w:rFonts w:cs="Arial"/>
                <w:szCs w:val="20"/>
              </w:rPr>
            </w:pPr>
            <w:r w:rsidRPr="00DD60F7">
              <w:rPr>
                <w:rFonts w:cs="Arial"/>
                <w:szCs w:val="20"/>
              </w:rPr>
              <w:t>100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36DAC" w14:textId="54823373" w:rsidR="002A27AF" w:rsidRPr="000741CF" w:rsidRDefault="002A27AF" w:rsidP="002A27AF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35712" w14:textId="739E04BB" w:rsidR="002A27AF" w:rsidRPr="000741CF" w:rsidRDefault="002A27AF" w:rsidP="002A27AF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0237C" w14:textId="7A4D14C5" w:rsidR="002A27AF" w:rsidRPr="000741CF" w:rsidRDefault="002A27AF" w:rsidP="002A27AF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DD36A" w14:textId="20C09DA1" w:rsidR="002A27AF" w:rsidRPr="000741CF" w:rsidRDefault="002A27AF" w:rsidP="002A27AF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</w:tr>
      <w:tr w:rsidR="002A27AF" w:rsidRPr="000741CF" w14:paraId="774DBF17" w14:textId="0FC4739B" w:rsidTr="00BA0F2B">
        <w:trPr>
          <w:trHeight w:val="559"/>
        </w:trPr>
        <w:tc>
          <w:tcPr>
            <w:tcW w:w="31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3A9026" w14:textId="77777777" w:rsidR="002A27AF" w:rsidRPr="000741CF" w:rsidRDefault="002A27AF" w:rsidP="002A27AF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Celková cena</w:t>
            </w:r>
          </w:p>
          <w:p w14:paraId="34D26942" w14:textId="756841C6" w:rsidR="002A27AF" w:rsidRPr="000741CF" w:rsidRDefault="002A27AF" w:rsidP="00064509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i/>
                <w:szCs w:val="20"/>
              </w:rPr>
              <w:t xml:space="preserve">(jako součet výše uvedených </w:t>
            </w:r>
            <w:r>
              <w:rPr>
                <w:rFonts w:cs="Arial"/>
                <w:i/>
                <w:szCs w:val="20"/>
              </w:rPr>
              <w:t>c</w:t>
            </w:r>
            <w:r w:rsidRPr="000403F1">
              <w:rPr>
                <w:rFonts w:cs="Arial"/>
                <w:i/>
                <w:szCs w:val="20"/>
              </w:rPr>
              <w:t>elkov</w:t>
            </w:r>
            <w:r>
              <w:rPr>
                <w:rFonts w:cs="Arial"/>
                <w:i/>
                <w:szCs w:val="20"/>
              </w:rPr>
              <w:t>ých</w:t>
            </w:r>
            <w:r w:rsidRPr="000403F1">
              <w:rPr>
                <w:rFonts w:cs="Arial"/>
                <w:i/>
                <w:szCs w:val="20"/>
              </w:rPr>
              <w:t xml:space="preserve"> cen za předpokládaný počet člověkodní v Kč </w:t>
            </w:r>
            <w:r w:rsidRPr="000741CF">
              <w:rPr>
                <w:rFonts w:cs="Arial"/>
                <w:i/>
                <w:szCs w:val="20"/>
              </w:rPr>
              <w:t xml:space="preserve">dle položek </w:t>
            </w:r>
            <w:r>
              <w:rPr>
                <w:rFonts w:cs="Arial"/>
                <w:i/>
                <w:szCs w:val="20"/>
              </w:rPr>
              <w:t>1-</w:t>
            </w:r>
            <w:del w:id="28" w:author="Najmanová Alena Ing. (MPSV)" w:date="2017-01-09T16:51:00Z">
              <w:r w:rsidR="00C63FF1">
                <w:rPr>
                  <w:rFonts w:cs="Arial"/>
                  <w:i/>
                  <w:szCs w:val="20"/>
                </w:rPr>
                <w:delText>17</w:delText>
              </w:r>
            </w:del>
            <w:ins w:id="29" w:author="Najmanová Alena Ing. (MPSV)" w:date="2017-01-09T16:51:00Z">
              <w:r w:rsidR="00064509">
                <w:rPr>
                  <w:rFonts w:cs="Arial"/>
                  <w:i/>
                  <w:szCs w:val="20"/>
                </w:rPr>
                <w:t>18</w:t>
              </w:r>
            </w:ins>
            <w:r w:rsidRPr="000741CF">
              <w:rPr>
                <w:rFonts w:cs="Arial"/>
                <w:i/>
                <w:szCs w:val="20"/>
              </w:rPr>
              <w:t>)</w:t>
            </w:r>
            <w:r>
              <w:rPr>
                <w:rFonts w:cs="Arial"/>
                <w:szCs w:val="20"/>
              </w:rPr>
              <w:t>.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1CCF6A" w14:textId="7CCF43FC" w:rsidR="002A27AF" w:rsidRPr="00BA0F2B" w:rsidRDefault="002A27AF" w:rsidP="002A27AF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BA0F2B">
              <w:rPr>
                <w:rFonts w:cs="Arial"/>
                <w:szCs w:val="20"/>
                <w:highlight w:val="yellow"/>
              </w:rPr>
              <w:t>[DOPLNÍ DODAVATEL]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93A918" w14:textId="06884073" w:rsidR="002A27AF" w:rsidRPr="000403F1" w:rsidRDefault="002A27AF" w:rsidP="002A27AF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0403F1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0403F1">
              <w:rPr>
                <w:rFonts w:cs="Arial"/>
                <w:szCs w:val="20"/>
                <w:highlight w:val="yellow"/>
              </w:rPr>
              <w:t>]</w:t>
            </w:r>
          </w:p>
        </w:tc>
      </w:tr>
      <w:bookmarkEnd w:id="4"/>
    </w:tbl>
    <w:p w14:paraId="4E5F76A8" w14:textId="77777777" w:rsidR="002A2327" w:rsidRPr="000741CF" w:rsidRDefault="002A2327" w:rsidP="000403F1">
      <w:pPr>
        <w:spacing w:after="120" w:line="280" w:lineRule="atLeast"/>
        <w:ind w:left="567" w:hanging="425"/>
        <w:rPr>
          <w:rFonts w:cs="Arial"/>
          <w:szCs w:val="20"/>
        </w:rPr>
      </w:pPr>
    </w:p>
    <w:sectPr w:rsidR="002A2327" w:rsidRPr="000741CF" w:rsidSect="004A7358">
      <w:headerReference w:type="default" r:id="rId1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DF9EAE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99AA3D" w14:textId="77777777" w:rsidR="00AD5952" w:rsidRDefault="00AD5952" w:rsidP="00C16B36">
      <w:r>
        <w:separator/>
      </w:r>
    </w:p>
  </w:endnote>
  <w:endnote w:type="continuationSeparator" w:id="0">
    <w:p w14:paraId="6ECDB7E5" w14:textId="77777777" w:rsidR="00AD5952" w:rsidRDefault="00AD5952" w:rsidP="00C16B36">
      <w:r>
        <w:continuationSeparator/>
      </w:r>
    </w:p>
  </w:endnote>
  <w:endnote w:type="continuationNotice" w:id="1">
    <w:p w14:paraId="66031E5C" w14:textId="77777777" w:rsidR="00AD5952" w:rsidRDefault="00AD59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10E340" w14:textId="77777777" w:rsidR="006E14A6" w:rsidRDefault="006E14A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AEAD2BB" w14:textId="77777777" w:rsidR="006E14A6" w:rsidRDefault="006E14A6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62DF2C" w14:textId="4BA77050" w:rsidR="006E14A6" w:rsidRPr="00CB3734" w:rsidRDefault="006E14A6" w:rsidP="00491EA9">
    <w:pPr>
      <w:pStyle w:val="Zpat"/>
      <w:framePr w:wrap="around" w:vAnchor="text" w:hAnchor="page" w:x="10006" w:y="2"/>
      <w:rPr>
        <w:rStyle w:val="slostrnky"/>
        <w:rFonts w:cs="Arial"/>
        <w:szCs w:val="20"/>
      </w:rPr>
    </w:pPr>
    <w:r w:rsidRPr="00CB3734">
      <w:rPr>
        <w:rStyle w:val="slostrnky"/>
        <w:rFonts w:cs="Arial"/>
        <w:szCs w:val="20"/>
      </w:rPr>
      <w:fldChar w:fldCharType="begin"/>
    </w:r>
    <w:r w:rsidRPr="00CB3734">
      <w:rPr>
        <w:rStyle w:val="slostrnky"/>
        <w:rFonts w:cs="Arial"/>
        <w:szCs w:val="20"/>
      </w:rPr>
      <w:instrText xml:space="preserve">PAGE  </w:instrText>
    </w:r>
    <w:r w:rsidRPr="00CB3734">
      <w:rPr>
        <w:rStyle w:val="slostrnky"/>
        <w:rFonts w:cs="Arial"/>
        <w:szCs w:val="20"/>
      </w:rPr>
      <w:fldChar w:fldCharType="separate"/>
    </w:r>
    <w:r w:rsidR="00CD52E3">
      <w:rPr>
        <w:rStyle w:val="slostrnky"/>
        <w:rFonts w:cs="Arial"/>
        <w:noProof/>
        <w:szCs w:val="20"/>
      </w:rPr>
      <w:t>5</w:t>
    </w:r>
    <w:r w:rsidRPr="00CB3734">
      <w:rPr>
        <w:rStyle w:val="slostrnky"/>
        <w:rFonts w:cs="Arial"/>
        <w:szCs w:val="20"/>
      </w:rPr>
      <w:fldChar w:fldCharType="end"/>
    </w:r>
    <w:r w:rsidRPr="00CB3734">
      <w:rPr>
        <w:rStyle w:val="slostrnky"/>
        <w:rFonts w:cs="Arial"/>
        <w:szCs w:val="20"/>
      </w:rPr>
      <w:t>/</w:t>
    </w:r>
    <w:r w:rsidRPr="00CB3734">
      <w:rPr>
        <w:rStyle w:val="slostrnky"/>
        <w:rFonts w:cs="Arial"/>
        <w:szCs w:val="20"/>
      </w:rPr>
      <w:fldChar w:fldCharType="begin"/>
    </w:r>
    <w:r w:rsidRPr="00CB3734">
      <w:rPr>
        <w:rStyle w:val="slostrnky"/>
        <w:rFonts w:cs="Arial"/>
        <w:szCs w:val="20"/>
      </w:rPr>
      <w:instrText xml:space="preserve"> NUMPAGES </w:instrText>
    </w:r>
    <w:r w:rsidRPr="00CB3734">
      <w:rPr>
        <w:rStyle w:val="slostrnky"/>
        <w:rFonts w:cs="Arial"/>
        <w:szCs w:val="20"/>
      </w:rPr>
      <w:fldChar w:fldCharType="separate"/>
    </w:r>
    <w:r w:rsidR="00CD52E3">
      <w:rPr>
        <w:rStyle w:val="slostrnky"/>
        <w:rFonts w:cs="Arial"/>
        <w:noProof/>
        <w:szCs w:val="20"/>
      </w:rPr>
      <w:t>5</w:t>
    </w:r>
    <w:r w:rsidRPr="00CB3734">
      <w:rPr>
        <w:rStyle w:val="slostrnky"/>
        <w:rFonts w:cs="Arial"/>
        <w:szCs w:val="20"/>
      </w:rPr>
      <w:fldChar w:fldCharType="end"/>
    </w:r>
  </w:p>
  <w:p w14:paraId="75185221" w14:textId="77777777" w:rsidR="006E14A6" w:rsidRDefault="006E14A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25DDA4" w14:textId="77777777" w:rsidR="00AD5952" w:rsidRDefault="00AD5952" w:rsidP="00C16B36">
      <w:r>
        <w:separator/>
      </w:r>
    </w:p>
  </w:footnote>
  <w:footnote w:type="continuationSeparator" w:id="0">
    <w:p w14:paraId="5BCC35C1" w14:textId="77777777" w:rsidR="00AD5952" w:rsidRDefault="00AD5952" w:rsidP="00C16B36">
      <w:r>
        <w:continuationSeparator/>
      </w:r>
    </w:p>
  </w:footnote>
  <w:footnote w:type="continuationNotice" w:id="1">
    <w:p w14:paraId="73C77C8C" w14:textId="77777777" w:rsidR="00AD5952" w:rsidRDefault="00AD595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93E225" w14:textId="77777777" w:rsidR="006E14A6" w:rsidRDefault="006E14A6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</w:rPr>
    </w:pPr>
  </w:p>
  <w:p w14:paraId="11577D56" w14:textId="77777777" w:rsidR="006E14A6" w:rsidRPr="00CB3734" w:rsidRDefault="006E14A6" w:rsidP="001C5030">
    <w:pPr>
      <w:pStyle w:val="Zhlav"/>
      <w:tabs>
        <w:tab w:val="clear" w:pos="4536"/>
        <w:tab w:val="clear" w:pos="9072"/>
        <w:tab w:val="left" w:pos="682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5B8A3E" w14:textId="77777777" w:rsidR="006E14A6" w:rsidRDefault="006E14A6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FCEB21" w14:textId="1AFDC7B8" w:rsidR="000E3837" w:rsidRDefault="000E3837">
    <w:pPr>
      <w:pStyle w:val="Zhlav"/>
    </w:pPr>
  </w:p>
  <w:p w14:paraId="05FCEB22" w14:textId="77777777" w:rsidR="000E3837" w:rsidRDefault="000E383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2C6FCD"/>
    <w:multiLevelType w:val="multilevel"/>
    <w:tmpl w:val="A90CCA6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5"/>
        </w:tabs>
        <w:ind w:left="2155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WAN LEGAL - Mgr. Martin Loučka">
    <w15:presenceInfo w15:providerId="None" w15:userId="ROWAN LEGAL - Mgr. Martin Loučka"/>
  </w15:person>
  <w15:person w15:author="Lichnovský Bohuslav">
    <w15:presenceInfo w15:providerId="AD" w15:userId="S-1-5-21-3376202515-3084899481-534267998-18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403F1"/>
    <w:rsid w:val="00046EE1"/>
    <w:rsid w:val="00056B71"/>
    <w:rsid w:val="00064509"/>
    <w:rsid w:val="000741CF"/>
    <w:rsid w:val="000807E4"/>
    <w:rsid w:val="000873C8"/>
    <w:rsid w:val="00093C14"/>
    <w:rsid w:val="00094892"/>
    <w:rsid w:val="000961BD"/>
    <w:rsid w:val="000A7454"/>
    <w:rsid w:val="000B39CC"/>
    <w:rsid w:val="000E2EC9"/>
    <w:rsid w:val="000E3837"/>
    <w:rsid w:val="000F6B35"/>
    <w:rsid w:val="00110E5F"/>
    <w:rsid w:val="001502E5"/>
    <w:rsid w:val="00151A37"/>
    <w:rsid w:val="00152862"/>
    <w:rsid w:val="001537A7"/>
    <w:rsid w:val="00174E40"/>
    <w:rsid w:val="00186D7F"/>
    <w:rsid w:val="001C4986"/>
    <w:rsid w:val="001C59AD"/>
    <w:rsid w:val="001C759A"/>
    <w:rsid w:val="001D3DC0"/>
    <w:rsid w:val="001D7FA3"/>
    <w:rsid w:val="001F4EEF"/>
    <w:rsid w:val="001F572B"/>
    <w:rsid w:val="00206C26"/>
    <w:rsid w:val="00213134"/>
    <w:rsid w:val="00224F04"/>
    <w:rsid w:val="002321C6"/>
    <w:rsid w:val="00243A68"/>
    <w:rsid w:val="00252CDE"/>
    <w:rsid w:val="0025478A"/>
    <w:rsid w:val="002840BD"/>
    <w:rsid w:val="00287EE9"/>
    <w:rsid w:val="002A0570"/>
    <w:rsid w:val="002A2327"/>
    <w:rsid w:val="002A27AF"/>
    <w:rsid w:val="002B7059"/>
    <w:rsid w:val="002C1DDD"/>
    <w:rsid w:val="002D1555"/>
    <w:rsid w:val="002E5C9E"/>
    <w:rsid w:val="002F079A"/>
    <w:rsid w:val="002F78C2"/>
    <w:rsid w:val="003107F9"/>
    <w:rsid w:val="00313F4C"/>
    <w:rsid w:val="003177E9"/>
    <w:rsid w:val="00337D96"/>
    <w:rsid w:val="0034065C"/>
    <w:rsid w:val="00343F8B"/>
    <w:rsid w:val="0035562E"/>
    <w:rsid w:val="00356019"/>
    <w:rsid w:val="00372FCF"/>
    <w:rsid w:val="003858C0"/>
    <w:rsid w:val="00393DF2"/>
    <w:rsid w:val="003A670C"/>
    <w:rsid w:val="003B3099"/>
    <w:rsid w:val="003E06B5"/>
    <w:rsid w:val="003F26B1"/>
    <w:rsid w:val="003F796B"/>
    <w:rsid w:val="00420A05"/>
    <w:rsid w:val="0043664F"/>
    <w:rsid w:val="00437559"/>
    <w:rsid w:val="0044254A"/>
    <w:rsid w:val="0044644E"/>
    <w:rsid w:val="0045104B"/>
    <w:rsid w:val="00456A57"/>
    <w:rsid w:val="00466DFA"/>
    <w:rsid w:val="004816C4"/>
    <w:rsid w:val="00481A7D"/>
    <w:rsid w:val="0048615C"/>
    <w:rsid w:val="004A10A0"/>
    <w:rsid w:val="004A209A"/>
    <w:rsid w:val="004A7358"/>
    <w:rsid w:val="004B45C1"/>
    <w:rsid w:val="004C1A43"/>
    <w:rsid w:val="004C6E41"/>
    <w:rsid w:val="0051072A"/>
    <w:rsid w:val="00526D34"/>
    <w:rsid w:val="0053510D"/>
    <w:rsid w:val="0054314F"/>
    <w:rsid w:val="00545A9B"/>
    <w:rsid w:val="00566CF7"/>
    <w:rsid w:val="00577D59"/>
    <w:rsid w:val="00585CE7"/>
    <w:rsid w:val="005C3BAB"/>
    <w:rsid w:val="00606701"/>
    <w:rsid w:val="006209DE"/>
    <w:rsid w:val="00636526"/>
    <w:rsid w:val="00642E8D"/>
    <w:rsid w:val="0065392D"/>
    <w:rsid w:val="00674DFA"/>
    <w:rsid w:val="00683515"/>
    <w:rsid w:val="00686724"/>
    <w:rsid w:val="00686739"/>
    <w:rsid w:val="00686CE4"/>
    <w:rsid w:val="006A21F2"/>
    <w:rsid w:val="006B1FCC"/>
    <w:rsid w:val="006C4B8A"/>
    <w:rsid w:val="006D090D"/>
    <w:rsid w:val="006E14A6"/>
    <w:rsid w:val="006E64B9"/>
    <w:rsid w:val="006F26CA"/>
    <w:rsid w:val="006F2F5D"/>
    <w:rsid w:val="006F76B7"/>
    <w:rsid w:val="00705575"/>
    <w:rsid w:val="00722C53"/>
    <w:rsid w:val="00725370"/>
    <w:rsid w:val="00734287"/>
    <w:rsid w:val="00735A44"/>
    <w:rsid w:val="00736E91"/>
    <w:rsid w:val="0074060B"/>
    <w:rsid w:val="007423E7"/>
    <w:rsid w:val="0074448F"/>
    <w:rsid w:val="00756F9A"/>
    <w:rsid w:val="007744A6"/>
    <w:rsid w:val="007B0FF1"/>
    <w:rsid w:val="007B1106"/>
    <w:rsid w:val="007B6682"/>
    <w:rsid w:val="007C57F1"/>
    <w:rsid w:val="007E66E2"/>
    <w:rsid w:val="007E67CA"/>
    <w:rsid w:val="00803777"/>
    <w:rsid w:val="008075A0"/>
    <w:rsid w:val="00815453"/>
    <w:rsid w:val="008170D2"/>
    <w:rsid w:val="0082168E"/>
    <w:rsid w:val="008735D8"/>
    <w:rsid w:val="0087691F"/>
    <w:rsid w:val="00887F0E"/>
    <w:rsid w:val="008A2200"/>
    <w:rsid w:val="008C09B0"/>
    <w:rsid w:val="008C7A47"/>
    <w:rsid w:val="008D252E"/>
    <w:rsid w:val="008D68EF"/>
    <w:rsid w:val="00901E65"/>
    <w:rsid w:val="00913882"/>
    <w:rsid w:val="0093342E"/>
    <w:rsid w:val="0093605A"/>
    <w:rsid w:val="0093726D"/>
    <w:rsid w:val="00956CC9"/>
    <w:rsid w:val="009846D8"/>
    <w:rsid w:val="009D00F2"/>
    <w:rsid w:val="009D0560"/>
    <w:rsid w:val="009E5C0E"/>
    <w:rsid w:val="009F0C96"/>
    <w:rsid w:val="00A124AB"/>
    <w:rsid w:val="00A37FEC"/>
    <w:rsid w:val="00A70A28"/>
    <w:rsid w:val="00AB20FB"/>
    <w:rsid w:val="00AB53A2"/>
    <w:rsid w:val="00AC2FD7"/>
    <w:rsid w:val="00AD5952"/>
    <w:rsid w:val="00B01B35"/>
    <w:rsid w:val="00B05495"/>
    <w:rsid w:val="00B32BDE"/>
    <w:rsid w:val="00B51B8D"/>
    <w:rsid w:val="00B5663D"/>
    <w:rsid w:val="00B578A0"/>
    <w:rsid w:val="00B7027A"/>
    <w:rsid w:val="00B76D52"/>
    <w:rsid w:val="00B77782"/>
    <w:rsid w:val="00B9315B"/>
    <w:rsid w:val="00BA04E9"/>
    <w:rsid w:val="00BA0F2B"/>
    <w:rsid w:val="00BA1E98"/>
    <w:rsid w:val="00BA7E87"/>
    <w:rsid w:val="00BB1EF4"/>
    <w:rsid w:val="00BB3821"/>
    <w:rsid w:val="00BB5569"/>
    <w:rsid w:val="00BB57D8"/>
    <w:rsid w:val="00BC02AE"/>
    <w:rsid w:val="00BC0D2E"/>
    <w:rsid w:val="00BC621A"/>
    <w:rsid w:val="00BE4733"/>
    <w:rsid w:val="00BE5E73"/>
    <w:rsid w:val="00BF4C34"/>
    <w:rsid w:val="00BF5BB3"/>
    <w:rsid w:val="00C14FA1"/>
    <w:rsid w:val="00C15280"/>
    <w:rsid w:val="00C16B36"/>
    <w:rsid w:val="00C23D74"/>
    <w:rsid w:val="00C339C0"/>
    <w:rsid w:val="00C53BCE"/>
    <w:rsid w:val="00C567A7"/>
    <w:rsid w:val="00C63FF1"/>
    <w:rsid w:val="00C65961"/>
    <w:rsid w:val="00C703ED"/>
    <w:rsid w:val="00C80060"/>
    <w:rsid w:val="00C80A9D"/>
    <w:rsid w:val="00C905D2"/>
    <w:rsid w:val="00C936EA"/>
    <w:rsid w:val="00CD52E3"/>
    <w:rsid w:val="00CE5FB2"/>
    <w:rsid w:val="00CF0A59"/>
    <w:rsid w:val="00CF1418"/>
    <w:rsid w:val="00D05062"/>
    <w:rsid w:val="00D23B66"/>
    <w:rsid w:val="00D34355"/>
    <w:rsid w:val="00D42D16"/>
    <w:rsid w:val="00D66A2C"/>
    <w:rsid w:val="00D70A1E"/>
    <w:rsid w:val="00D71C61"/>
    <w:rsid w:val="00D722E9"/>
    <w:rsid w:val="00D73E82"/>
    <w:rsid w:val="00D83B2D"/>
    <w:rsid w:val="00D9596F"/>
    <w:rsid w:val="00DB4A5F"/>
    <w:rsid w:val="00DC7A1C"/>
    <w:rsid w:val="00DD1722"/>
    <w:rsid w:val="00DD1A33"/>
    <w:rsid w:val="00DD60F7"/>
    <w:rsid w:val="00DF0922"/>
    <w:rsid w:val="00E15293"/>
    <w:rsid w:val="00E5415B"/>
    <w:rsid w:val="00E54F8D"/>
    <w:rsid w:val="00E64048"/>
    <w:rsid w:val="00E641F5"/>
    <w:rsid w:val="00E65BF4"/>
    <w:rsid w:val="00EA2008"/>
    <w:rsid w:val="00EB11A5"/>
    <w:rsid w:val="00EC42B6"/>
    <w:rsid w:val="00EC5F49"/>
    <w:rsid w:val="00EC7424"/>
    <w:rsid w:val="00EC7F17"/>
    <w:rsid w:val="00EE2E1C"/>
    <w:rsid w:val="00EF32CE"/>
    <w:rsid w:val="00F00500"/>
    <w:rsid w:val="00F00E70"/>
    <w:rsid w:val="00F13B90"/>
    <w:rsid w:val="00F17F3B"/>
    <w:rsid w:val="00F343D0"/>
    <w:rsid w:val="00F345CD"/>
    <w:rsid w:val="00F468CE"/>
    <w:rsid w:val="00F56728"/>
    <w:rsid w:val="00F60521"/>
    <w:rsid w:val="00F707A7"/>
    <w:rsid w:val="00F73382"/>
    <w:rsid w:val="00F81DA1"/>
    <w:rsid w:val="00F8546B"/>
    <w:rsid w:val="00F950BD"/>
    <w:rsid w:val="00FB5EDE"/>
    <w:rsid w:val="00FD04A8"/>
    <w:rsid w:val="00FD2A16"/>
    <w:rsid w:val="00FE2335"/>
    <w:rsid w:val="00FE3186"/>
    <w:rsid w:val="00FF2670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CEA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B777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77782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77782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7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782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EB11A5"/>
    <w:pPr>
      <w:numPr>
        <w:ilvl w:val="1"/>
        <w:numId w:val="5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EB11A5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qFormat/>
    <w:rsid w:val="00EB11A5"/>
    <w:pPr>
      <w:keepNext/>
      <w:numPr>
        <w:numId w:val="5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styleId="Odstavecseseznamem">
    <w:name w:val="List Paragraph"/>
    <w:basedOn w:val="Normln"/>
    <w:uiPriority w:val="34"/>
    <w:qFormat/>
    <w:rsid w:val="00EB11A5"/>
    <w:pPr>
      <w:ind w:left="720"/>
      <w:contextualSpacing/>
    </w:pPr>
  </w:style>
  <w:style w:type="table" w:styleId="Mkatabulky">
    <w:name w:val="Table Grid"/>
    <w:basedOn w:val="Normlntabulka"/>
    <w:rsid w:val="000F6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F6052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ZEV">
    <w:name w:val="NÁZEV"/>
    <w:basedOn w:val="Obsah1"/>
    <w:rsid w:val="00AB20FB"/>
    <w:pPr>
      <w:tabs>
        <w:tab w:val="left" w:pos="400"/>
        <w:tab w:val="left" w:pos="540"/>
        <w:tab w:val="right" w:leader="dot" w:pos="9062"/>
      </w:tabs>
      <w:spacing w:before="120" w:after="0"/>
      <w:ind w:left="540" w:hanging="540"/>
      <w:jc w:val="center"/>
    </w:pPr>
    <w:rPr>
      <w:rFonts w:asciiTheme="minorHAnsi" w:eastAsiaTheme="minorEastAsia" w:hAnsiTheme="minorHAnsi" w:cstheme="minorBidi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AB20FB"/>
    <w:pPr>
      <w:ind w:firstLine="36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ZhlavChar2">
    <w:name w:val="Záhlaví Char2"/>
    <w:basedOn w:val="Standardnpsmoodstavce"/>
    <w:rsid w:val="00AB20FB"/>
    <w:rPr>
      <w:rFonts w:ascii="Arial" w:hAnsi="Arial"/>
      <w:lang w:val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AB20FB"/>
    <w:pPr>
      <w:spacing w:after="100"/>
    </w:pPr>
  </w:style>
  <w:style w:type="character" w:styleId="Hypertextovodkaz">
    <w:name w:val="Hyperlink"/>
    <w:uiPriority w:val="99"/>
    <w:rsid w:val="000E3837"/>
    <w:rPr>
      <w:rFonts w:ascii="Times New Roman" w:hAnsi="Times New Roman" w:cs="Times New Roman" w:hint="default"/>
      <w:color w:val="0000FF"/>
      <w:u w:val="single"/>
    </w:rPr>
  </w:style>
  <w:style w:type="character" w:styleId="slostrnky">
    <w:name w:val="page number"/>
    <w:basedOn w:val="Standardnpsmoodstavce"/>
    <w:rsid w:val="006E14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B777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77782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77782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7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782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EB11A5"/>
    <w:pPr>
      <w:numPr>
        <w:ilvl w:val="1"/>
        <w:numId w:val="5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EB11A5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qFormat/>
    <w:rsid w:val="00EB11A5"/>
    <w:pPr>
      <w:keepNext/>
      <w:numPr>
        <w:numId w:val="5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styleId="Odstavecseseznamem">
    <w:name w:val="List Paragraph"/>
    <w:basedOn w:val="Normln"/>
    <w:uiPriority w:val="34"/>
    <w:qFormat/>
    <w:rsid w:val="00EB11A5"/>
    <w:pPr>
      <w:ind w:left="720"/>
      <w:contextualSpacing/>
    </w:pPr>
  </w:style>
  <w:style w:type="table" w:styleId="Mkatabulky">
    <w:name w:val="Table Grid"/>
    <w:basedOn w:val="Normlntabulka"/>
    <w:rsid w:val="000F6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F6052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ZEV">
    <w:name w:val="NÁZEV"/>
    <w:basedOn w:val="Obsah1"/>
    <w:rsid w:val="00AB20FB"/>
    <w:pPr>
      <w:tabs>
        <w:tab w:val="left" w:pos="400"/>
        <w:tab w:val="left" w:pos="540"/>
        <w:tab w:val="right" w:leader="dot" w:pos="9062"/>
      </w:tabs>
      <w:spacing w:before="120" w:after="0"/>
      <w:ind w:left="540" w:hanging="540"/>
      <w:jc w:val="center"/>
    </w:pPr>
    <w:rPr>
      <w:rFonts w:asciiTheme="minorHAnsi" w:eastAsiaTheme="minorEastAsia" w:hAnsiTheme="minorHAnsi" w:cstheme="minorBidi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AB20FB"/>
    <w:pPr>
      <w:ind w:firstLine="36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ZhlavChar2">
    <w:name w:val="Záhlaví Char2"/>
    <w:basedOn w:val="Standardnpsmoodstavce"/>
    <w:rsid w:val="00AB20FB"/>
    <w:rPr>
      <w:rFonts w:ascii="Arial" w:hAnsi="Arial"/>
      <w:lang w:val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AB20FB"/>
    <w:pPr>
      <w:spacing w:after="100"/>
    </w:pPr>
  </w:style>
  <w:style w:type="character" w:styleId="Hypertextovodkaz">
    <w:name w:val="Hyperlink"/>
    <w:uiPriority w:val="99"/>
    <w:rsid w:val="000E3837"/>
    <w:rPr>
      <w:rFonts w:ascii="Times New Roman" w:hAnsi="Times New Roman" w:cs="Times New Roman" w:hint="default"/>
      <w:color w:val="0000FF"/>
      <w:u w:val="single"/>
    </w:rPr>
  </w:style>
  <w:style w:type="character" w:styleId="slostrnky">
    <w:name w:val="page number"/>
    <w:basedOn w:val="Standardnpsmoodstavce"/>
    <w:rsid w:val="006E14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microsoft.com/office/2011/relationships/people" Target="people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alena.najmanova@mpsv.cz" TargetMode="External"/><Relationship Id="rId22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cuQ4bj/QD5e8gRpb9tRL+BXmNus=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kZUZygZ2uDG9bjjFl61l8CRzF60=</DigestValue>
    </Reference>
  </SignedInfo>
  <SignatureValue>rNhKdyrYltKVA4oz3lnMv4/TUSQYccd658pZtE3HpQ9saQ44OOQP7Di1qCrLy9fsbdE+1ofNxlN/
ipUbOLeshaDfGIECIWheaw/PDU0+TxqCByLZMG61mGj7GZ6GbgTPXqn4N3hUvBMa0DOB7r7PLshZ
aBF1h07JxOUwyosgPCFhdmkxeCUZzNCb9tyJ/r9in4BDpwoc4kWl2yeZ2d5nlldmpiN5NU8mxjhZ
+8CBiGJaHGso11Hn0SlG573L8Em3nD/AI/IuMvmMn0V2c7fpl2LqcpiPX9/wOViO+zPlcB6achGa
xZ3bmV6TU9C8EhG+OeaiLlvFLhZdkylgCeDFmg==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phCsdcx1IQ6ll+YCX7so8czK5fQ=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Y11kC62MA9wwpEw6kAaWvr0iuVA=</DigestValue>
      </Reference>
      <Reference URI="/word/webSettings.xml?ContentType=application/vnd.openxmlformats-officedocument.wordprocessingml.webSettings+xml">
        <DigestMethod Algorithm="http://www.w3.org/2000/09/xmldsig#sha1"/>
        <DigestValue>JlcKlbrZ3Fmx/5Q4bZpZumHMjrM=</DigestValue>
      </Reference>
      <Reference URI="/word/numbering.xml?ContentType=application/vnd.openxmlformats-officedocument.wordprocessingml.numbering+xml">
        <DigestMethod Algorithm="http://www.w3.org/2000/09/xmldsig#sha1"/>
        <DigestValue>GE0kZAa5fLFqKA9KPXi1z0XvFC4=</DigestValue>
      </Reference>
      <Reference URI="/word/styles.xml?ContentType=application/vnd.openxmlformats-officedocument.wordprocessingml.styles+xml">
        <DigestMethod Algorithm="http://www.w3.org/2000/09/xmldsig#sha1"/>
        <DigestValue>RYJow2av7rUWQzcAse0orwI74Pc=</DigestValue>
      </Reference>
      <Reference URI="/word/header2.xml?ContentType=application/vnd.openxmlformats-officedocument.wordprocessingml.header+xml">
        <DigestMethod Algorithm="http://www.w3.org/2000/09/xmldsig#sha1"/>
        <DigestValue>WdnGahlWXJ29ve1zOPO86M7kXGY=</DigestValue>
      </Reference>
      <Reference URI="/word/header3.xml?ContentType=application/vnd.openxmlformats-officedocument.wordprocessingml.header+xml">
        <DigestMethod Algorithm="http://www.w3.org/2000/09/xmldsig#sha1"/>
        <DigestValue>N4Wm1aHkGVapOGIBKSyiucb/qlA=</DigestValue>
      </Reference>
      <Reference URI="/word/footer1.xml?ContentType=application/vnd.openxmlformats-officedocument.wordprocessingml.footer+xml">
        <DigestMethod Algorithm="http://www.w3.org/2000/09/xmldsig#sha1"/>
        <DigestValue>sDUygSRf3SEHy7VXfs3McRAmaNE=</DigestValue>
      </Reference>
      <Reference URI="/word/document.xml?ContentType=application/vnd.openxmlformats-officedocument.wordprocessingml.document.main+xml">
        <DigestMethod Algorithm="http://www.w3.org/2000/09/xmldsig#sha1"/>
        <DigestValue>7RJCTgN3HojD4NSvMiwTDpNnUh0=</DigestValue>
      </Reference>
      <Reference URI="/word/fontTable.xml?ContentType=application/vnd.openxmlformats-officedocument.wordprocessingml.fontTable+xml">
        <DigestMethod Algorithm="http://www.w3.org/2000/09/xmldsig#sha1"/>
        <DigestValue>smyKBw+FfDdIF3ygcaZEoFwiSM8=</DigestValue>
      </Reference>
      <Reference URI="/word/footnotes.xml?ContentType=application/vnd.openxmlformats-officedocument.wordprocessingml.footnotes+xml">
        <DigestMethod Algorithm="http://www.w3.org/2000/09/xmldsig#sha1"/>
        <DigestValue>h4RBd2jXbdifA7FDudBwTX18JJQ=</DigestValue>
      </Reference>
      <Reference URI="/word/endnotes.xml?ContentType=application/vnd.openxmlformats-officedocument.wordprocessingml.endnotes+xml">
        <DigestMethod Algorithm="http://www.w3.org/2000/09/xmldsig#sha1"/>
        <DigestValue>lE2aWWgQosg+qxFNhFkxgN+JUsE=</DigestValue>
      </Reference>
      <Reference URI="/word/footer2.xml?ContentType=application/vnd.openxmlformats-officedocument.wordprocessingml.footer+xml">
        <DigestMethod Algorithm="http://www.w3.org/2000/09/xmldsig#sha1"/>
        <DigestValue>vr8HbY/XkQ/bmUVLbMEmVDxbArY=</DigestValue>
      </Reference>
      <Reference URI="/word/header1.xml?ContentType=application/vnd.openxmlformats-officedocument.wordprocessingml.header+xml">
        <DigestMethod Algorithm="http://www.w3.org/2000/09/xmldsig#sha1"/>
        <DigestValue>9uGTpM+EKv1PqlI9zKkM9ebJ6lM=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IuEKVfwyMRniILvcULQmRVmUVtg=</DigestValue>
      </Reference>
    </Manifest>
    <SignatureProperties>
      <SignatureProperty Id="idSignatureTime" Target="#idPackageSignature">
        <mdssi:SignatureTime>
          <mdssi:Format>YYYY-MM-DDThh:mm:ssTZD</mdssi:Format>
          <mdssi:Value>2017-01-09T16:07:45Z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2017-01-09T16:07:45Z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001CDECE498E8A4CB8EB105261639215" ma:contentTypeVersion="" ma:contentTypeDescription="" ma:contentTypeScope="" ma:versionID="80f0b0554ac03cdca8b6affa7bc254eb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1BCF6-A8E6-4DE1-8C41-A95EFDF554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C79186-6756-4262-982D-C519583D0AB7}">
  <ds:schemaRefs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a9359a40-f311-4999-9c73-bd7ebaba2dd8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246FB62-34E3-48CA-B3B8-B9714B755C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131748-DA59-4F92-BC2A-F362F9AF7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819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5642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Bořuta Jan</dc:creator>
  <cp:lastModifiedBy>Najmanová Alena Ing. (MPSV)</cp:lastModifiedBy>
  <cp:revision>2</cp:revision>
  <cp:lastPrinted>2017-01-09T15:57:00Z</cp:lastPrinted>
  <dcterms:created xsi:type="dcterms:W3CDTF">2016-11-03T14:08:00Z</dcterms:created>
  <dcterms:modified xsi:type="dcterms:W3CDTF">2017-01-09T15:57:00Z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0x010100ED1503153C2C3544ABECD9F4CE08C94300001CDECE498E8A4CB8EB105261639215</vt:lpwstr>
  </property>
</Properties>
</file>